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CCDB8" w14:textId="70E4FE7E" w:rsidR="003D59B5" w:rsidRDefault="003D59B5" w:rsidP="00F06FBF">
      <w:pPr>
        <w:rPr>
          <w:rFonts w:asciiTheme="minorHAnsi" w:hAnsiTheme="minorHAnsi" w:cstheme="minorHAnsi"/>
          <w:b/>
          <w:bCs/>
          <w:sz w:val="22"/>
          <w:szCs w:val="22"/>
          <w:lang w:val="en-GB"/>
        </w:rPr>
      </w:pPr>
    </w:p>
    <w:p w14:paraId="5C097975" w14:textId="5FA820E5" w:rsidR="003D59B5" w:rsidRDefault="003D59B5" w:rsidP="00F06FBF">
      <w:pPr>
        <w:rPr>
          <w:rFonts w:asciiTheme="minorHAnsi" w:hAnsiTheme="minorHAnsi" w:cstheme="minorHAnsi"/>
          <w:b/>
          <w:bCs/>
          <w:sz w:val="22"/>
          <w:szCs w:val="22"/>
          <w:lang w:val="en-GB"/>
        </w:rPr>
      </w:pPr>
      <w:r>
        <w:rPr>
          <w:rFonts w:asciiTheme="minorHAnsi" w:hAnsiTheme="minorHAnsi" w:cstheme="minorHAnsi"/>
          <w:b/>
          <w:bCs/>
          <w:sz w:val="22"/>
          <w:szCs w:val="22"/>
          <w:lang w:val="en-GB"/>
        </w:rPr>
        <w:t>Management protocol</w:t>
      </w:r>
    </w:p>
    <w:p w14:paraId="2FE59B05" w14:textId="77777777" w:rsidR="00B3345B" w:rsidRPr="00275934" w:rsidRDefault="00B3345B" w:rsidP="007C46DC">
      <w:pPr>
        <w:autoSpaceDE w:val="0"/>
        <w:autoSpaceDN w:val="0"/>
        <w:adjustRightInd w:val="0"/>
        <w:jc w:val="both"/>
        <w:rPr>
          <w:rFonts w:asciiTheme="minorHAnsi" w:hAnsiTheme="minorHAnsi" w:cstheme="minorHAnsi"/>
          <w:sz w:val="22"/>
          <w:szCs w:val="22"/>
          <w:u w:val="single"/>
          <w:lang w:val="en-GB"/>
        </w:rPr>
      </w:pPr>
    </w:p>
    <w:tbl>
      <w:tblPr>
        <w:tblW w:w="9702" w:type="dxa"/>
        <w:tblInd w:w="62" w:type="dxa"/>
        <w:tblLayout w:type="fixed"/>
        <w:tblLook w:val="0000" w:firstRow="0" w:lastRow="0" w:firstColumn="0" w:lastColumn="0" w:noHBand="0" w:noVBand="0"/>
      </w:tblPr>
      <w:tblGrid>
        <w:gridCol w:w="1322"/>
        <w:gridCol w:w="425"/>
        <w:gridCol w:w="7955"/>
      </w:tblGrid>
      <w:tr w:rsidR="00F06FBF" w:rsidRPr="00275934" w14:paraId="682D550A"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2A4CE4D5" w14:textId="73B9AA0E" w:rsidR="009D6DCB" w:rsidRPr="00275934" w:rsidRDefault="00F06FBF" w:rsidP="009D6DCB">
            <w:pPr>
              <w:pStyle w:val="titolotabella"/>
              <w:snapToGrid w:val="0"/>
              <w:spacing w:before="60" w:after="60"/>
              <w:jc w:val="center"/>
              <w:rPr>
                <w:rFonts w:asciiTheme="minorHAnsi" w:hAnsiTheme="minorHAnsi" w:cstheme="minorHAnsi"/>
                <w:caps/>
                <w:szCs w:val="22"/>
                <w:lang w:val="en-GB"/>
              </w:rPr>
            </w:pPr>
            <w:r w:rsidRPr="00275934">
              <w:rPr>
                <w:rFonts w:asciiTheme="minorHAnsi" w:hAnsiTheme="minorHAnsi" w:cstheme="minorHAnsi"/>
                <w:caps/>
                <w:szCs w:val="22"/>
                <w:lang w:val="en-GB"/>
              </w:rPr>
              <w:t>Sector</w:t>
            </w:r>
            <w:r w:rsidR="009D6DCB" w:rsidRPr="00275934">
              <w:rPr>
                <w:rFonts w:asciiTheme="minorHAnsi" w:hAnsiTheme="minorHAnsi" w:cstheme="minorHAnsi"/>
                <w:caps/>
                <w:szCs w:val="22"/>
                <w:lang w:val="en-GB"/>
              </w:rPr>
              <w:t xml:space="preserve">/ TOPIC: </w:t>
            </w:r>
            <w:r w:rsidR="00BA4B06">
              <w:rPr>
                <w:rFonts w:asciiTheme="minorHAnsi" w:hAnsiTheme="minorHAnsi" w:cstheme="minorHAnsi"/>
                <w:caps/>
                <w:szCs w:val="22"/>
                <w:lang w:val="en-GB"/>
              </w:rPr>
              <w:t>F</w:t>
            </w:r>
            <w:r w:rsidR="002F3C02">
              <w:rPr>
                <w:rFonts w:asciiTheme="minorHAnsi" w:hAnsiTheme="minorHAnsi" w:cstheme="minorHAnsi"/>
                <w:caps/>
                <w:szCs w:val="22"/>
                <w:lang w:val="en-GB"/>
              </w:rPr>
              <w:t xml:space="preserve">lora </w:t>
            </w:r>
          </w:p>
          <w:p w14:paraId="784773AB" w14:textId="1108AE5E" w:rsidR="00F06FBF" w:rsidRPr="00275934" w:rsidRDefault="00FE1D4A" w:rsidP="00E7716D">
            <w:pPr>
              <w:pStyle w:val="titolotabella"/>
              <w:snapToGrid w:val="0"/>
              <w:spacing w:before="60" w:after="60"/>
              <w:jc w:val="center"/>
              <w:rPr>
                <w:rFonts w:asciiTheme="minorHAnsi" w:hAnsiTheme="minorHAnsi" w:cstheme="minorHAnsi"/>
                <w:b w:val="0"/>
                <w:bCs/>
                <w:szCs w:val="22"/>
                <w:lang w:val="en-GB"/>
              </w:rPr>
            </w:pPr>
            <w:r w:rsidRPr="00275934">
              <w:rPr>
                <w:rFonts w:asciiTheme="minorHAnsi" w:hAnsiTheme="minorHAnsi" w:cstheme="minorHAnsi"/>
                <w:bCs/>
                <w:szCs w:val="22"/>
                <w:lang w:val="en-GB"/>
              </w:rPr>
              <w:t>Component</w:t>
            </w:r>
            <w:r>
              <w:rPr>
                <w:rFonts w:asciiTheme="minorHAnsi" w:hAnsiTheme="minorHAnsi" w:cstheme="minorHAnsi"/>
                <w:bCs/>
                <w:szCs w:val="22"/>
                <w:lang w:val="en-GB"/>
              </w:rPr>
              <w:t>s:</w:t>
            </w:r>
            <w:r w:rsidR="002F3C02">
              <w:rPr>
                <w:rFonts w:asciiTheme="minorHAnsi" w:hAnsiTheme="minorHAnsi" w:cstheme="minorHAnsi"/>
                <w:bCs/>
                <w:szCs w:val="22"/>
                <w:lang w:val="en-GB"/>
              </w:rPr>
              <w:t xml:space="preserve"> Plant (</w:t>
            </w:r>
            <w:r w:rsidR="00061D60">
              <w:rPr>
                <w:rFonts w:asciiTheme="minorHAnsi" w:hAnsiTheme="minorHAnsi" w:cstheme="minorHAnsi"/>
                <w:bCs/>
                <w:szCs w:val="22"/>
                <w:lang w:val="en-GB"/>
              </w:rPr>
              <w:t>Terrestrial Invasive Species)</w:t>
            </w:r>
          </w:p>
        </w:tc>
      </w:tr>
      <w:tr w:rsidR="00FE1D4A" w:rsidRPr="00800607" w14:paraId="2D429FF6"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171C219F" w14:textId="786DDAFB" w:rsidR="00FE1D4A" w:rsidRPr="00360767" w:rsidRDefault="00FE1D4A" w:rsidP="009D6DCB">
            <w:pPr>
              <w:pStyle w:val="titolotabella"/>
              <w:snapToGrid w:val="0"/>
              <w:spacing w:before="60" w:after="60"/>
              <w:jc w:val="center"/>
              <w:rPr>
                <w:rFonts w:asciiTheme="minorHAnsi" w:hAnsiTheme="minorHAnsi" w:cstheme="minorHAnsi"/>
                <w:i/>
                <w:iCs/>
                <w:caps/>
                <w:szCs w:val="22"/>
                <w:lang w:val="en-GB"/>
              </w:rPr>
            </w:pPr>
            <w:r w:rsidRPr="00360767">
              <w:rPr>
                <w:rFonts w:asciiTheme="minorHAnsi" w:hAnsiTheme="minorHAnsi" w:cstheme="minorHAnsi"/>
                <w:i/>
                <w:iCs/>
                <w:caps/>
                <w:szCs w:val="22"/>
                <w:lang w:val="en-GB"/>
              </w:rPr>
              <w:t>TITLE OF THE PROTOCOL</w:t>
            </w:r>
            <w:r w:rsidR="00853AAF">
              <w:rPr>
                <w:rFonts w:asciiTheme="minorHAnsi" w:hAnsiTheme="minorHAnsi" w:cstheme="minorHAnsi"/>
                <w:i/>
                <w:iCs/>
                <w:caps/>
                <w:szCs w:val="22"/>
                <w:lang w:val="en-GB"/>
              </w:rPr>
              <w:t xml:space="preserve">: </w:t>
            </w:r>
            <w:r w:rsidR="00703783" w:rsidRPr="00703783">
              <w:rPr>
                <w:rFonts w:asciiTheme="minorHAnsi" w:hAnsiTheme="minorHAnsi" w:cstheme="minorHAnsi"/>
                <w:i/>
                <w:iCs/>
                <w:caps/>
                <w:szCs w:val="22"/>
                <w:lang w:val="en-GB"/>
              </w:rPr>
              <w:t>Invasive Plants Management Plan in TCNR</w:t>
            </w:r>
          </w:p>
        </w:tc>
      </w:tr>
      <w:tr w:rsidR="00FE1D4A" w:rsidRPr="00275934" w14:paraId="31FEBAED"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389B1EF0" w14:textId="1943646C" w:rsidR="00FE1D4A" w:rsidRPr="00275934" w:rsidRDefault="00E7716D" w:rsidP="00D9584D">
            <w:pPr>
              <w:pStyle w:val="titolotabella"/>
              <w:snapToGrid w:val="0"/>
              <w:spacing w:before="60" w:after="60"/>
              <w:jc w:val="center"/>
              <w:rPr>
                <w:rFonts w:asciiTheme="minorHAnsi" w:hAnsiTheme="minorHAnsi" w:cstheme="minorHAnsi"/>
                <w:caps/>
                <w:szCs w:val="22"/>
                <w:lang w:val="en-GB"/>
              </w:rPr>
            </w:pPr>
            <w:r>
              <w:rPr>
                <w:rFonts w:asciiTheme="minorHAnsi" w:hAnsiTheme="minorHAnsi" w:cstheme="minorHAnsi"/>
                <w:caps/>
                <w:szCs w:val="22"/>
                <w:lang w:val="en-GB"/>
              </w:rPr>
              <w:t xml:space="preserve">tARGET AREA: </w:t>
            </w:r>
            <w:r w:rsidR="001003C3">
              <w:rPr>
                <w:rFonts w:asciiTheme="minorHAnsi" w:hAnsiTheme="minorHAnsi" w:cstheme="minorHAnsi"/>
                <w:caps/>
                <w:szCs w:val="22"/>
                <w:lang w:val="en-GB"/>
              </w:rPr>
              <w:t>TCNR (</w:t>
            </w:r>
            <w:r w:rsidR="00BA4B06" w:rsidRPr="00BA4B06">
              <w:rPr>
                <w:rFonts w:asciiTheme="minorHAnsi" w:hAnsiTheme="minorHAnsi" w:cstheme="minorHAnsi"/>
                <w:caps/>
                <w:szCs w:val="22"/>
                <w:lang w:val="en-GB"/>
              </w:rPr>
              <w:t>SCIENTIFIC ZONE</w:t>
            </w:r>
            <w:r w:rsidR="001003C3">
              <w:rPr>
                <w:rFonts w:asciiTheme="minorHAnsi" w:hAnsiTheme="minorHAnsi" w:cstheme="minorHAnsi"/>
                <w:caps/>
                <w:szCs w:val="22"/>
                <w:lang w:val="en-GB"/>
              </w:rPr>
              <w:t>)</w:t>
            </w:r>
            <w:r w:rsidR="00D9584D">
              <w:rPr>
                <w:rFonts w:asciiTheme="minorHAnsi" w:hAnsiTheme="minorHAnsi" w:cstheme="minorHAnsi"/>
                <w:caps/>
                <w:szCs w:val="22"/>
                <w:lang w:val="en-GB"/>
              </w:rPr>
              <w:t xml:space="preserve"> and Abbasieh </w:t>
            </w:r>
            <w:r w:rsidR="001003C3">
              <w:rPr>
                <w:rFonts w:asciiTheme="minorHAnsi" w:hAnsiTheme="minorHAnsi" w:cstheme="minorHAnsi"/>
                <w:caps/>
                <w:szCs w:val="22"/>
                <w:lang w:val="en-GB"/>
              </w:rPr>
              <w:t>(</w:t>
            </w:r>
            <w:r w:rsidR="00D9584D">
              <w:rPr>
                <w:rFonts w:asciiTheme="minorHAnsi" w:hAnsiTheme="minorHAnsi" w:cstheme="minorHAnsi"/>
                <w:caps/>
                <w:szCs w:val="22"/>
                <w:lang w:val="en-GB"/>
              </w:rPr>
              <w:t>Nature Reserve</w:t>
            </w:r>
            <w:r w:rsidR="001003C3">
              <w:rPr>
                <w:rFonts w:asciiTheme="minorHAnsi" w:hAnsiTheme="minorHAnsi" w:cstheme="minorHAnsi"/>
                <w:caps/>
                <w:szCs w:val="22"/>
                <w:lang w:val="en-GB"/>
              </w:rPr>
              <w:t xml:space="preserve"> zone</w:t>
            </w:r>
            <w:r w:rsidR="00D9584D">
              <w:rPr>
                <w:rFonts w:asciiTheme="minorHAnsi" w:hAnsiTheme="minorHAnsi" w:cstheme="minorHAnsi"/>
                <w:caps/>
                <w:szCs w:val="22"/>
                <w:lang w:val="en-GB"/>
              </w:rPr>
              <w:t>)</w:t>
            </w:r>
          </w:p>
        </w:tc>
      </w:tr>
      <w:tr w:rsidR="00FE1D4A" w:rsidRPr="00F35636" w14:paraId="29699148"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3B78EEAF" w14:textId="23D72DE7" w:rsidR="00FE1D4A" w:rsidRPr="00275934" w:rsidRDefault="00360767" w:rsidP="00E7716D">
            <w:pPr>
              <w:pStyle w:val="titolotabella"/>
              <w:snapToGrid w:val="0"/>
              <w:spacing w:before="60" w:after="60"/>
              <w:jc w:val="center"/>
              <w:rPr>
                <w:rFonts w:asciiTheme="minorHAnsi" w:hAnsiTheme="minorHAnsi" w:cstheme="minorHAnsi"/>
                <w:caps/>
                <w:szCs w:val="22"/>
                <w:lang w:val="en-GB"/>
              </w:rPr>
            </w:pPr>
            <w:r>
              <w:rPr>
                <w:rFonts w:asciiTheme="minorHAnsi" w:hAnsiTheme="minorHAnsi" w:cstheme="minorHAnsi"/>
                <w:caps/>
                <w:szCs w:val="22"/>
                <w:lang w:val="en-GB"/>
              </w:rPr>
              <w:t>frequency</w:t>
            </w:r>
            <w:r w:rsidR="00E7716D">
              <w:rPr>
                <w:rFonts w:asciiTheme="minorHAnsi" w:hAnsiTheme="minorHAnsi" w:cstheme="minorHAnsi"/>
                <w:caps/>
                <w:szCs w:val="22"/>
                <w:lang w:val="en-GB"/>
              </w:rPr>
              <w:t xml:space="preserve">: </w:t>
            </w:r>
            <w:r w:rsidR="00BA4B06">
              <w:rPr>
                <w:rFonts w:asciiTheme="minorHAnsi" w:hAnsiTheme="minorHAnsi" w:cstheme="minorHAnsi"/>
                <w:szCs w:val="22"/>
                <w:lang w:val="en-GB"/>
              </w:rPr>
              <w:t xml:space="preserve">Yearly </w:t>
            </w:r>
          </w:p>
        </w:tc>
      </w:tr>
      <w:tr w:rsidR="00F06FBF" w:rsidRPr="00275934" w14:paraId="44BC4362" w14:textId="77777777" w:rsidTr="0010646B">
        <w:trPr>
          <w:trHeight w:val="1141"/>
        </w:trPr>
        <w:tc>
          <w:tcPr>
            <w:tcW w:w="1747" w:type="dxa"/>
            <w:gridSpan w:val="2"/>
            <w:tcBorders>
              <w:top w:val="single" w:sz="4" w:space="0" w:color="000000"/>
              <w:left w:val="single" w:sz="4" w:space="0" w:color="000000"/>
              <w:bottom w:val="single" w:sz="4" w:space="0" w:color="000000"/>
            </w:tcBorders>
            <w:shd w:val="clear" w:color="auto" w:fill="auto"/>
          </w:tcPr>
          <w:p w14:paraId="2E244C75" w14:textId="77777777" w:rsidR="00F06FBF" w:rsidRPr="00275934" w:rsidRDefault="00F06FBF" w:rsidP="005B6E2B">
            <w:pPr>
              <w:pStyle w:val="tabella"/>
              <w:snapToGrid w:val="0"/>
              <w:spacing w:before="60" w:after="60"/>
              <w:rPr>
                <w:rFonts w:asciiTheme="minorHAnsi" w:hAnsiTheme="minorHAnsi" w:cstheme="minorHAnsi"/>
                <w:b/>
                <w:bCs/>
                <w:color w:val="000000"/>
                <w:sz w:val="22"/>
                <w:szCs w:val="22"/>
                <w:lang w:val="en-GB"/>
              </w:rPr>
            </w:pPr>
            <w:r w:rsidRPr="00275934">
              <w:rPr>
                <w:rFonts w:asciiTheme="minorHAnsi" w:hAnsiTheme="minorHAnsi" w:cstheme="minorHAnsi"/>
                <w:b/>
                <w:bCs/>
                <w:color w:val="000000"/>
                <w:sz w:val="22"/>
                <w:szCs w:val="22"/>
                <w:lang w:val="en-GB"/>
              </w:rPr>
              <w:t>MONITORING RATIONALE (System Component)</w:t>
            </w:r>
          </w:p>
          <w:p w14:paraId="4195E697" w14:textId="77777777" w:rsidR="00F06FBF" w:rsidRPr="00275934" w:rsidRDefault="00F06FBF" w:rsidP="005B6E2B">
            <w:pPr>
              <w:pStyle w:val="BodyText"/>
              <w:rPr>
                <w:rFonts w:asciiTheme="minorHAnsi" w:hAnsiTheme="minorHAnsi" w:cstheme="minorHAnsi"/>
                <w:b/>
                <w:bCs/>
                <w:color w:val="000000"/>
                <w:sz w:val="22"/>
                <w:szCs w:val="22"/>
                <w:lang w:val="en-GB"/>
              </w:rPr>
            </w:pPr>
          </w:p>
          <w:p w14:paraId="2EBC10A3" w14:textId="77777777" w:rsidR="00F06FBF" w:rsidRPr="00275934" w:rsidRDefault="00F06FBF" w:rsidP="005B6E2B">
            <w:pPr>
              <w:pStyle w:val="BodyText"/>
              <w:rPr>
                <w:rFonts w:asciiTheme="minorHAnsi" w:hAnsiTheme="minorHAnsi" w:cstheme="minorHAnsi"/>
                <w:b/>
                <w:bCs/>
                <w:color w:val="000000"/>
                <w:sz w:val="22"/>
                <w:szCs w:val="22"/>
                <w:lang w:val="en-GB"/>
              </w:rPr>
            </w:pPr>
          </w:p>
        </w:tc>
        <w:tc>
          <w:tcPr>
            <w:tcW w:w="7955" w:type="dxa"/>
            <w:tcBorders>
              <w:top w:val="single" w:sz="4" w:space="0" w:color="000000"/>
              <w:left w:val="single" w:sz="4" w:space="0" w:color="000000"/>
              <w:bottom w:val="single" w:sz="4" w:space="0" w:color="000000"/>
              <w:right w:val="single" w:sz="4" w:space="0" w:color="000000"/>
            </w:tcBorders>
            <w:shd w:val="clear" w:color="auto" w:fill="auto"/>
          </w:tcPr>
          <w:p w14:paraId="4483F7E9" w14:textId="77777777" w:rsidR="00A6579E" w:rsidRPr="00053363" w:rsidRDefault="00A6579E" w:rsidP="005B6E2B">
            <w:pPr>
              <w:snapToGrid w:val="0"/>
              <w:jc w:val="both"/>
              <w:rPr>
                <w:rFonts w:asciiTheme="majorBidi" w:hAnsiTheme="majorBidi" w:cstheme="majorBidi"/>
                <w:noProof/>
                <w:sz w:val="20"/>
                <w:szCs w:val="20"/>
                <w:lang w:val="en-GB"/>
              </w:rPr>
            </w:pPr>
          </w:p>
          <w:p w14:paraId="5022216F" w14:textId="315587D4" w:rsidR="00591565" w:rsidRDefault="00591565" w:rsidP="00591565">
            <w:pPr>
              <w:snapToGrid w:val="0"/>
              <w:jc w:val="both"/>
              <w:rPr>
                <w:rFonts w:asciiTheme="minorHAnsi" w:hAnsiTheme="minorHAnsi" w:cstheme="minorHAnsi"/>
                <w:noProof/>
                <w:sz w:val="22"/>
                <w:szCs w:val="22"/>
                <w:lang w:val="en-GB"/>
              </w:rPr>
            </w:pPr>
            <w:r w:rsidRPr="00591565">
              <w:rPr>
                <w:rFonts w:asciiTheme="minorHAnsi" w:hAnsiTheme="minorHAnsi" w:cstheme="minorHAnsi"/>
                <w:noProof/>
                <w:sz w:val="22"/>
                <w:szCs w:val="22"/>
                <w:lang w:val="en-GB"/>
              </w:rPr>
              <w:t>One of the increasing threat for the ecosystems, in particular the dunes along the coastal area</w:t>
            </w:r>
            <w:r>
              <w:rPr>
                <w:rFonts w:asciiTheme="minorHAnsi" w:hAnsiTheme="minorHAnsi" w:cstheme="minorHAnsi"/>
                <w:noProof/>
                <w:sz w:val="22"/>
                <w:szCs w:val="22"/>
                <w:lang w:val="en-GB"/>
              </w:rPr>
              <w:t xml:space="preserve">s, is the biological invasion. </w:t>
            </w:r>
            <w:r w:rsidR="007A0421">
              <w:rPr>
                <w:rFonts w:asciiTheme="minorHAnsi" w:hAnsiTheme="minorHAnsi" w:cstheme="minorHAnsi"/>
                <w:noProof/>
                <w:sz w:val="22"/>
                <w:szCs w:val="22"/>
                <w:lang w:val="en-GB"/>
              </w:rPr>
              <w:t>The N</w:t>
            </w:r>
            <w:r w:rsidRPr="00591565">
              <w:rPr>
                <w:rFonts w:asciiTheme="minorHAnsi" w:hAnsiTheme="minorHAnsi" w:cstheme="minorHAnsi"/>
                <w:noProof/>
                <w:sz w:val="22"/>
                <w:szCs w:val="22"/>
                <w:lang w:val="en-GB"/>
              </w:rPr>
              <w:t>on-native plant species,  when become invasive, can outcompete and replace native vegetation. Their aggressive growth can alter the composition and structure of these fragile ecosystems, affecting wildlife habitats and disrupting the natural balance (Kozhoridze et al 2022).</w:t>
            </w:r>
          </w:p>
          <w:p w14:paraId="129363D6" w14:textId="77777777" w:rsidR="00591565" w:rsidRPr="00053363" w:rsidRDefault="00591565" w:rsidP="0093593D">
            <w:pPr>
              <w:snapToGrid w:val="0"/>
              <w:jc w:val="both"/>
              <w:rPr>
                <w:rFonts w:asciiTheme="majorBidi" w:hAnsiTheme="majorBidi" w:cstheme="majorBidi"/>
                <w:noProof/>
                <w:sz w:val="20"/>
                <w:szCs w:val="20"/>
                <w:lang w:val="en-GB"/>
              </w:rPr>
            </w:pPr>
          </w:p>
          <w:p w14:paraId="0E1614FA" w14:textId="2B89F77E" w:rsidR="00FF44D8" w:rsidRPr="00591565" w:rsidRDefault="0093593D" w:rsidP="00591565">
            <w:pPr>
              <w:snapToGrid w:val="0"/>
              <w:jc w:val="both"/>
              <w:rPr>
                <w:rFonts w:asciiTheme="minorHAnsi" w:hAnsiTheme="minorHAnsi" w:cstheme="minorHAnsi"/>
                <w:noProof/>
                <w:sz w:val="22"/>
                <w:szCs w:val="22"/>
                <w:lang w:val="en-GB"/>
              </w:rPr>
            </w:pPr>
            <w:r w:rsidRPr="00E76694">
              <w:rPr>
                <w:rFonts w:asciiTheme="minorHAnsi" w:hAnsiTheme="minorHAnsi" w:cstheme="minorHAnsi"/>
                <w:i/>
                <w:iCs/>
                <w:noProof/>
                <w:sz w:val="22"/>
                <w:szCs w:val="22"/>
                <w:lang w:val="en-GB"/>
              </w:rPr>
              <w:t>Heterotheca subaxillaris</w:t>
            </w:r>
            <w:r w:rsidR="007A0421" w:rsidRPr="007A0421">
              <w:rPr>
                <w:rFonts w:asciiTheme="minorHAnsi" w:hAnsiTheme="minorHAnsi" w:cstheme="minorHAnsi"/>
                <w:noProof/>
                <w:sz w:val="22"/>
                <w:szCs w:val="22"/>
                <w:lang w:val="en-GB"/>
              </w:rPr>
              <w:t xml:space="preserve">, known by the common name camphorweed, </w:t>
            </w:r>
            <w:r w:rsidRPr="00591565">
              <w:rPr>
                <w:rFonts w:asciiTheme="minorHAnsi" w:hAnsiTheme="minorHAnsi" w:cstheme="minorHAnsi"/>
                <w:noProof/>
                <w:sz w:val="22"/>
                <w:szCs w:val="22"/>
                <w:lang w:val="en-GB"/>
              </w:rPr>
              <w:t xml:space="preserve"> is a member of the Asteraceae family. Its classification indicates it as an annual plant, although it can occasionally exhibit biennial or perennial characteristics (Halvorson and Guertin 2003). It engages in competition with indigenous vegetation, vying for essential resources like water, nutrients, and sunlight. Its flower heads typically remain closed for about ten days, during which time the fruits reach maturity. </w:t>
            </w:r>
            <w:r w:rsidR="00591565" w:rsidRPr="00591565">
              <w:rPr>
                <w:rFonts w:asciiTheme="minorHAnsi" w:hAnsiTheme="minorHAnsi" w:cstheme="minorHAnsi"/>
                <w:noProof/>
                <w:sz w:val="22"/>
                <w:szCs w:val="22"/>
                <w:lang w:val="en-GB"/>
              </w:rPr>
              <w:t xml:space="preserve">Seed maturation and dispersion typically take place in autumn. This plant yields two kinds of seeds: the initial type originates from the disc floret and can germinate promptly under both light and dark conditions. The second seed type arises from ray florets, necessitating a one-year period of dormancy before germination, which occurs in well-lit conditions. As </w:t>
            </w:r>
            <w:r w:rsidR="00591565" w:rsidRPr="00E76694">
              <w:rPr>
                <w:rFonts w:asciiTheme="minorHAnsi" w:hAnsiTheme="minorHAnsi" w:cstheme="minorHAnsi"/>
                <w:i/>
                <w:iCs/>
                <w:noProof/>
                <w:sz w:val="22"/>
                <w:szCs w:val="22"/>
                <w:lang w:val="en-GB"/>
              </w:rPr>
              <w:t>Heterotheca subaxillaris</w:t>
            </w:r>
            <w:r w:rsidR="00591565" w:rsidRPr="00591565">
              <w:rPr>
                <w:rFonts w:asciiTheme="minorHAnsi" w:hAnsiTheme="minorHAnsi" w:cstheme="minorHAnsi"/>
                <w:noProof/>
                <w:sz w:val="22"/>
                <w:szCs w:val="22"/>
                <w:lang w:val="en-GB"/>
              </w:rPr>
              <w:t xml:space="preserve"> matures, it may potentially exhibit the capacity for rootstock resprouting. These characteristics, among others, render this species highly invasive, posing a significant threat to native and endangered species, including </w:t>
            </w:r>
            <w:r w:rsidR="00591565" w:rsidRPr="00E76694">
              <w:rPr>
                <w:rFonts w:asciiTheme="minorHAnsi" w:hAnsiTheme="minorHAnsi" w:cstheme="minorHAnsi"/>
                <w:i/>
                <w:iCs/>
                <w:noProof/>
                <w:sz w:val="22"/>
                <w:szCs w:val="22"/>
                <w:lang w:val="en-GB"/>
              </w:rPr>
              <w:t>Astragalus berytheus</w:t>
            </w:r>
            <w:r w:rsidR="00591565" w:rsidRPr="00591565">
              <w:rPr>
                <w:rFonts w:asciiTheme="minorHAnsi" w:hAnsiTheme="minorHAnsi" w:cstheme="minorHAnsi"/>
                <w:noProof/>
                <w:sz w:val="22"/>
                <w:szCs w:val="22"/>
                <w:lang w:val="en-GB"/>
              </w:rPr>
              <w:t>, endemic for Tyre  (Bou et al., 2016).</w:t>
            </w:r>
          </w:p>
          <w:p w14:paraId="45B22C29" w14:textId="77777777" w:rsidR="00591565" w:rsidRDefault="00591565" w:rsidP="00591565">
            <w:pPr>
              <w:snapToGrid w:val="0"/>
              <w:jc w:val="both"/>
              <w:rPr>
                <w:rFonts w:asciiTheme="majorBidi" w:hAnsiTheme="majorBidi" w:cstheme="majorBidi"/>
                <w:noProof/>
                <w:sz w:val="20"/>
                <w:szCs w:val="20"/>
                <w:lang w:val="en-GB"/>
              </w:rPr>
            </w:pPr>
          </w:p>
          <w:p w14:paraId="089641CD" w14:textId="013C2AF9" w:rsidR="009D2F09" w:rsidRPr="009D2F09" w:rsidRDefault="00EB7D52" w:rsidP="00C37631">
            <w:pPr>
              <w:snapToGrid w:val="0"/>
              <w:jc w:val="both"/>
              <w:rPr>
                <w:rFonts w:asciiTheme="minorHAnsi" w:hAnsiTheme="minorHAnsi" w:cstheme="minorHAnsi"/>
                <w:noProof/>
                <w:sz w:val="22"/>
                <w:szCs w:val="22"/>
                <w:lang w:val="en-GB"/>
              </w:rPr>
            </w:pPr>
            <w:r w:rsidRPr="00EB7D52">
              <w:rPr>
                <w:rFonts w:asciiTheme="minorHAnsi" w:hAnsiTheme="minorHAnsi" w:cstheme="minorHAnsi"/>
                <w:noProof/>
                <w:sz w:val="22"/>
                <w:szCs w:val="22"/>
                <w:lang w:val="en-GB"/>
              </w:rPr>
              <w:t xml:space="preserve">The </w:t>
            </w:r>
            <w:r w:rsidR="00FF44D8" w:rsidRPr="00EB7D52">
              <w:rPr>
                <w:rFonts w:asciiTheme="minorHAnsi" w:hAnsiTheme="minorHAnsi" w:cstheme="minorHAnsi"/>
                <w:noProof/>
                <w:sz w:val="22"/>
                <w:szCs w:val="22"/>
                <w:lang w:val="en-GB"/>
              </w:rPr>
              <w:t xml:space="preserve">Camphorweed's </w:t>
            </w:r>
            <w:r w:rsidRPr="00EB7D52">
              <w:rPr>
                <w:rFonts w:asciiTheme="minorHAnsi" w:hAnsiTheme="minorHAnsi" w:cstheme="minorHAnsi"/>
                <w:noProof/>
                <w:sz w:val="22"/>
                <w:szCs w:val="22"/>
                <w:lang w:val="en-GB"/>
              </w:rPr>
              <w:t xml:space="preserve"> native </w:t>
            </w:r>
            <w:r w:rsidR="00FF44D8" w:rsidRPr="00EB7D52">
              <w:rPr>
                <w:rFonts w:asciiTheme="minorHAnsi" w:hAnsiTheme="minorHAnsi" w:cstheme="minorHAnsi"/>
                <w:noProof/>
                <w:sz w:val="22"/>
                <w:szCs w:val="22"/>
                <w:lang w:val="en-GB"/>
              </w:rPr>
              <w:t>place of origin can be traced to the southern regions of the Un</w:t>
            </w:r>
            <w:r w:rsidRPr="00EB7D52">
              <w:rPr>
                <w:rFonts w:asciiTheme="minorHAnsi" w:hAnsiTheme="minorHAnsi" w:cstheme="minorHAnsi"/>
                <w:noProof/>
                <w:sz w:val="22"/>
                <w:szCs w:val="22"/>
                <w:lang w:val="en-GB"/>
              </w:rPr>
              <w:t xml:space="preserve">ited State (USDA, </w:t>
            </w:r>
            <w:r w:rsidR="00FF44D8" w:rsidRPr="00EB7D52">
              <w:rPr>
                <w:rFonts w:asciiTheme="minorHAnsi" w:hAnsiTheme="minorHAnsi" w:cstheme="minorHAnsi"/>
                <w:noProof/>
                <w:sz w:val="22"/>
                <w:szCs w:val="22"/>
                <w:lang w:val="en-GB"/>
              </w:rPr>
              <w:t>2016</w:t>
            </w:r>
            <w:r w:rsidRPr="00EB7D52">
              <w:rPr>
                <w:rFonts w:asciiTheme="minorHAnsi" w:hAnsiTheme="minorHAnsi" w:cstheme="minorHAnsi"/>
                <w:noProof/>
                <w:sz w:val="22"/>
                <w:szCs w:val="22"/>
                <w:lang w:val="en-GB"/>
              </w:rPr>
              <w:t xml:space="preserve">) </w:t>
            </w:r>
            <w:r w:rsidR="00FF44D8" w:rsidRPr="00EB7D52">
              <w:rPr>
                <w:rFonts w:asciiTheme="minorHAnsi" w:hAnsiTheme="minorHAnsi" w:cstheme="minorHAnsi"/>
                <w:noProof/>
                <w:sz w:val="22"/>
                <w:szCs w:val="22"/>
                <w:lang w:val="en-GB"/>
              </w:rPr>
              <w:t>. In 1975, an initial introduction of this plant took place in the Middle East, specifically south of the Lebanese border, with the aim of</w:t>
            </w:r>
            <w:r w:rsidR="006F5F9A" w:rsidRPr="00EB7D52">
              <w:rPr>
                <w:rFonts w:asciiTheme="minorHAnsi" w:hAnsiTheme="minorHAnsi" w:cstheme="minorHAnsi"/>
                <w:noProof/>
                <w:sz w:val="22"/>
                <w:szCs w:val="22"/>
                <w:lang w:val="en-GB"/>
              </w:rPr>
              <w:t xml:space="preserve"> stabilizing mobile sand dunes</w:t>
            </w:r>
            <w:r w:rsidR="00125235" w:rsidRPr="00EB7D52">
              <w:rPr>
                <w:rFonts w:asciiTheme="minorHAnsi" w:hAnsiTheme="minorHAnsi" w:cstheme="minorHAnsi"/>
                <w:noProof/>
                <w:sz w:val="22"/>
                <w:szCs w:val="22"/>
                <w:lang w:val="en-GB"/>
              </w:rPr>
              <w:t xml:space="preserve">. </w:t>
            </w:r>
            <w:r w:rsidR="00816CE3" w:rsidRPr="00816CE3">
              <w:rPr>
                <w:rFonts w:asciiTheme="minorHAnsi" w:hAnsiTheme="minorHAnsi" w:cstheme="minorHAnsi"/>
                <w:noProof/>
                <w:sz w:val="22"/>
                <w:szCs w:val="22"/>
                <w:lang w:val="en-GB"/>
              </w:rPr>
              <w:t>Between the end of October 2008 and the beg</w:t>
            </w:r>
            <w:r w:rsidR="00816CE3">
              <w:rPr>
                <w:rFonts w:asciiTheme="minorHAnsi" w:hAnsiTheme="minorHAnsi" w:cstheme="minorHAnsi"/>
                <w:noProof/>
                <w:sz w:val="22"/>
                <w:szCs w:val="22"/>
                <w:lang w:val="en-GB"/>
              </w:rPr>
              <w:t xml:space="preserve">inning of the following year, </w:t>
            </w:r>
            <w:r w:rsidR="00816CE3" w:rsidRPr="00816CE3">
              <w:rPr>
                <w:rFonts w:asciiTheme="minorHAnsi" w:hAnsiTheme="minorHAnsi" w:cstheme="minorHAnsi"/>
                <w:noProof/>
                <w:sz w:val="22"/>
                <w:szCs w:val="22"/>
                <w:lang w:val="en-GB"/>
              </w:rPr>
              <w:t>a limited number of camphorweed plants were first spotted in Lebanon</w:t>
            </w:r>
            <w:r w:rsidR="00C37631">
              <w:rPr>
                <w:rFonts w:asciiTheme="minorHAnsi" w:hAnsiTheme="minorHAnsi" w:cstheme="minorHAnsi"/>
                <w:noProof/>
                <w:sz w:val="22"/>
                <w:szCs w:val="22"/>
                <w:lang w:val="en-GB"/>
              </w:rPr>
              <w:t xml:space="preserve">, near  TCNR (Tohmé and Tohmé </w:t>
            </w:r>
            <w:r w:rsidR="00816CE3" w:rsidRPr="00816CE3">
              <w:rPr>
                <w:rFonts w:asciiTheme="minorHAnsi" w:hAnsiTheme="minorHAnsi" w:cstheme="minorHAnsi"/>
                <w:noProof/>
                <w:sz w:val="22"/>
                <w:szCs w:val="22"/>
                <w:lang w:val="en-GB"/>
              </w:rPr>
              <w:t xml:space="preserve"> 2009).</w:t>
            </w:r>
          </w:p>
          <w:p w14:paraId="29D6C72C" w14:textId="6E93439F" w:rsidR="00C37631" w:rsidRDefault="00C37631" w:rsidP="005235C9">
            <w:pPr>
              <w:snapToGrid w:val="0"/>
              <w:jc w:val="both"/>
              <w:rPr>
                <w:rFonts w:asciiTheme="minorHAnsi" w:eastAsia="Times-Roman" w:hAnsiTheme="minorHAnsi" w:cstheme="minorHAnsi"/>
                <w:sz w:val="20"/>
                <w:szCs w:val="20"/>
                <w:lang w:val="en-GB"/>
              </w:rPr>
            </w:pPr>
            <w:r w:rsidRPr="00C37631">
              <w:rPr>
                <w:rFonts w:asciiTheme="minorHAnsi" w:eastAsia="Times-Roman" w:hAnsiTheme="minorHAnsi" w:cstheme="minorHAnsi"/>
                <w:sz w:val="20"/>
                <w:szCs w:val="20"/>
                <w:lang w:val="en-GB"/>
              </w:rPr>
              <w:t xml:space="preserve">Invasive terrestrial plants have established themselves in various parts of the Tyre coastal area, including </w:t>
            </w:r>
            <w:r w:rsidR="005235C9" w:rsidRPr="005235C9">
              <w:rPr>
                <w:rFonts w:asciiTheme="minorHAnsi" w:eastAsia="Times-Roman" w:hAnsiTheme="minorHAnsi" w:cstheme="minorHAnsi"/>
                <w:sz w:val="20"/>
                <w:szCs w:val="20"/>
                <w:lang w:val="en-GB"/>
              </w:rPr>
              <w:t xml:space="preserve">the terrestrial parts of the protected areas </w:t>
            </w:r>
            <w:proofErr w:type="spellStart"/>
            <w:r w:rsidR="005235C9" w:rsidRPr="005235C9">
              <w:rPr>
                <w:rFonts w:asciiTheme="minorHAnsi" w:eastAsia="Times-Roman" w:hAnsiTheme="minorHAnsi" w:cstheme="minorHAnsi"/>
                <w:sz w:val="20"/>
                <w:szCs w:val="20"/>
                <w:lang w:val="en-GB"/>
              </w:rPr>
              <w:t>Abbasieh</w:t>
            </w:r>
            <w:proofErr w:type="spellEnd"/>
            <w:r w:rsidR="005235C9" w:rsidRPr="005235C9">
              <w:rPr>
                <w:rFonts w:asciiTheme="minorHAnsi" w:eastAsia="Times-Roman" w:hAnsiTheme="minorHAnsi" w:cstheme="minorHAnsi"/>
                <w:sz w:val="20"/>
                <w:szCs w:val="20"/>
                <w:lang w:val="en-GB"/>
              </w:rPr>
              <w:t xml:space="preserve"> (Nature Reserve) and Hema Al Mansouri (Figure 1).</w:t>
            </w:r>
          </w:p>
          <w:p w14:paraId="0B58422D" w14:textId="77777777" w:rsidR="00C37631" w:rsidRDefault="00C37631" w:rsidP="00C37631">
            <w:pPr>
              <w:snapToGrid w:val="0"/>
              <w:jc w:val="both"/>
              <w:rPr>
                <w:rFonts w:asciiTheme="minorHAnsi" w:eastAsia="Times-Roman" w:hAnsiTheme="minorHAnsi" w:cstheme="minorHAnsi"/>
                <w:sz w:val="20"/>
                <w:szCs w:val="20"/>
                <w:lang w:val="en-GB"/>
              </w:rPr>
            </w:pPr>
          </w:p>
          <w:p w14:paraId="32AA601B" w14:textId="18FF0B11" w:rsidR="00C37631" w:rsidRDefault="00C37631" w:rsidP="00C37631">
            <w:pPr>
              <w:snapToGrid w:val="0"/>
              <w:jc w:val="both"/>
              <w:rPr>
                <w:rFonts w:asciiTheme="minorHAnsi" w:eastAsia="Times-Roman" w:hAnsiTheme="minorHAnsi" w:cstheme="minorHAnsi"/>
                <w:sz w:val="20"/>
                <w:szCs w:val="20"/>
                <w:lang w:val="en-GB"/>
              </w:rPr>
            </w:pPr>
            <w:r w:rsidRPr="00C37631">
              <w:rPr>
                <w:rFonts w:asciiTheme="minorHAnsi" w:eastAsia="Times-Roman" w:hAnsiTheme="minorHAnsi" w:cstheme="minorHAnsi"/>
                <w:sz w:val="20"/>
                <w:szCs w:val="20"/>
                <w:lang w:val="en-GB"/>
              </w:rPr>
              <w:t>Figure 1</w:t>
            </w:r>
          </w:p>
          <w:p w14:paraId="0F9CBD5D" w14:textId="745546A9" w:rsidR="00C37631" w:rsidRDefault="00C37631" w:rsidP="00C37631">
            <w:pPr>
              <w:snapToGrid w:val="0"/>
              <w:jc w:val="both"/>
              <w:rPr>
                <w:rFonts w:asciiTheme="minorHAnsi" w:eastAsia="Times-Roman" w:hAnsiTheme="minorHAnsi" w:cstheme="minorHAnsi"/>
                <w:sz w:val="20"/>
                <w:szCs w:val="20"/>
                <w:lang w:val="en-GB"/>
              </w:rPr>
            </w:pPr>
          </w:p>
          <w:p w14:paraId="62A10E41" w14:textId="48EF222E" w:rsidR="00C37631" w:rsidRDefault="00C37631" w:rsidP="00C37631">
            <w:pPr>
              <w:snapToGrid w:val="0"/>
              <w:jc w:val="both"/>
              <w:rPr>
                <w:rFonts w:asciiTheme="minorHAnsi" w:eastAsia="Times-Roman" w:hAnsiTheme="minorHAnsi" w:cstheme="minorHAnsi"/>
                <w:sz w:val="20"/>
                <w:szCs w:val="20"/>
                <w:lang w:val="en-GB"/>
              </w:rPr>
            </w:pPr>
            <w:r>
              <w:rPr>
                <w:rFonts w:asciiTheme="minorHAnsi" w:eastAsia="Times-Roman" w:hAnsiTheme="minorHAnsi" w:cstheme="minorHAnsi"/>
                <w:noProof/>
                <w:sz w:val="20"/>
                <w:szCs w:val="20"/>
                <w:lang w:val="en-US" w:eastAsia="en-US" w:bidi="ar-SA"/>
              </w:rPr>
              <w:drawing>
                <wp:anchor distT="0" distB="0" distL="114300" distR="114300" simplePos="0" relativeHeight="251656192" behindDoc="0" locked="0" layoutInCell="1" allowOverlap="1" wp14:anchorId="6CA2D836" wp14:editId="7530D6AA">
                  <wp:simplePos x="0" y="0"/>
                  <wp:positionH relativeFrom="column">
                    <wp:posOffset>-1905</wp:posOffset>
                  </wp:positionH>
                  <wp:positionV relativeFrom="paragraph">
                    <wp:posOffset>83457</wp:posOffset>
                  </wp:positionV>
                  <wp:extent cx="2329543" cy="1791268"/>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29543" cy="1791268"/>
                          </a:xfrm>
                          <a:prstGeom prst="rect">
                            <a:avLst/>
                          </a:prstGeom>
                          <a:noFill/>
                        </pic:spPr>
                      </pic:pic>
                    </a:graphicData>
                  </a:graphic>
                </wp:anchor>
              </w:drawing>
            </w:r>
          </w:p>
          <w:p w14:paraId="19332E09" w14:textId="4AD783FB" w:rsidR="00C37631" w:rsidRDefault="00C37631" w:rsidP="00C37631">
            <w:pPr>
              <w:snapToGrid w:val="0"/>
              <w:jc w:val="both"/>
              <w:rPr>
                <w:rFonts w:asciiTheme="minorHAnsi" w:eastAsia="Times-Roman" w:hAnsiTheme="minorHAnsi" w:cstheme="minorHAnsi"/>
                <w:sz w:val="20"/>
                <w:szCs w:val="20"/>
                <w:lang w:val="en-GB"/>
              </w:rPr>
            </w:pPr>
          </w:p>
          <w:p w14:paraId="6B9DCF1F" w14:textId="201FD039" w:rsidR="00C37631" w:rsidRDefault="00C37631" w:rsidP="00C37631">
            <w:pPr>
              <w:snapToGrid w:val="0"/>
              <w:jc w:val="both"/>
              <w:rPr>
                <w:rFonts w:asciiTheme="minorHAnsi" w:eastAsia="Times-Roman" w:hAnsiTheme="minorHAnsi" w:cstheme="minorHAnsi"/>
                <w:sz w:val="20"/>
                <w:szCs w:val="20"/>
                <w:lang w:val="en-GB"/>
              </w:rPr>
            </w:pPr>
          </w:p>
          <w:p w14:paraId="7F83ED33" w14:textId="032FBD36" w:rsidR="00C37631" w:rsidRDefault="00C37631" w:rsidP="00C37631">
            <w:pPr>
              <w:snapToGrid w:val="0"/>
              <w:jc w:val="both"/>
              <w:rPr>
                <w:rFonts w:asciiTheme="minorHAnsi" w:eastAsia="Times-Roman" w:hAnsiTheme="minorHAnsi" w:cstheme="minorHAnsi"/>
                <w:sz w:val="20"/>
                <w:szCs w:val="20"/>
                <w:lang w:val="en-GB"/>
              </w:rPr>
            </w:pPr>
          </w:p>
          <w:p w14:paraId="597A6182" w14:textId="46FBAE77" w:rsidR="00C37631" w:rsidRDefault="00C37631" w:rsidP="00C37631">
            <w:pPr>
              <w:snapToGrid w:val="0"/>
              <w:jc w:val="both"/>
              <w:rPr>
                <w:rFonts w:asciiTheme="minorHAnsi" w:eastAsia="Times-Roman" w:hAnsiTheme="minorHAnsi" w:cstheme="minorHAnsi"/>
                <w:sz w:val="20"/>
                <w:szCs w:val="20"/>
                <w:lang w:val="en-GB"/>
              </w:rPr>
            </w:pPr>
          </w:p>
          <w:p w14:paraId="4060EDD6" w14:textId="61910614" w:rsidR="00C37631" w:rsidRDefault="00C37631" w:rsidP="00C37631">
            <w:pPr>
              <w:snapToGrid w:val="0"/>
              <w:jc w:val="both"/>
              <w:rPr>
                <w:rFonts w:asciiTheme="minorHAnsi" w:eastAsia="Times-Roman" w:hAnsiTheme="minorHAnsi" w:cstheme="minorHAnsi"/>
                <w:sz w:val="20"/>
                <w:szCs w:val="20"/>
                <w:lang w:val="en-GB"/>
              </w:rPr>
            </w:pPr>
          </w:p>
          <w:p w14:paraId="13A31738" w14:textId="72BE6CAC" w:rsidR="00C37631" w:rsidRDefault="00C37631" w:rsidP="00C37631">
            <w:pPr>
              <w:snapToGrid w:val="0"/>
              <w:jc w:val="both"/>
              <w:rPr>
                <w:rFonts w:asciiTheme="minorHAnsi" w:eastAsia="Times-Roman" w:hAnsiTheme="minorHAnsi" w:cstheme="minorHAnsi"/>
                <w:sz w:val="20"/>
                <w:szCs w:val="20"/>
                <w:lang w:val="en-GB"/>
              </w:rPr>
            </w:pPr>
          </w:p>
          <w:p w14:paraId="0E5BFE92" w14:textId="7A41D2B8" w:rsidR="00C37631" w:rsidRDefault="00C37631" w:rsidP="00C37631">
            <w:pPr>
              <w:snapToGrid w:val="0"/>
              <w:jc w:val="both"/>
              <w:rPr>
                <w:rFonts w:asciiTheme="minorHAnsi" w:eastAsia="Times-Roman" w:hAnsiTheme="minorHAnsi" w:cstheme="minorHAnsi"/>
                <w:sz w:val="20"/>
                <w:szCs w:val="20"/>
                <w:lang w:val="en-GB"/>
              </w:rPr>
            </w:pPr>
          </w:p>
          <w:p w14:paraId="4A3DD913" w14:textId="77777777" w:rsidR="00C37631" w:rsidRDefault="00C37631" w:rsidP="00C37631">
            <w:pPr>
              <w:snapToGrid w:val="0"/>
              <w:jc w:val="both"/>
              <w:rPr>
                <w:rFonts w:asciiTheme="minorHAnsi" w:eastAsia="Times-Roman" w:hAnsiTheme="minorHAnsi" w:cstheme="minorHAnsi"/>
                <w:sz w:val="20"/>
                <w:szCs w:val="20"/>
                <w:lang w:val="en-GB"/>
              </w:rPr>
            </w:pPr>
          </w:p>
          <w:p w14:paraId="233CBF5C" w14:textId="77777777" w:rsidR="00C37631" w:rsidRDefault="00C37631" w:rsidP="00C37631">
            <w:pPr>
              <w:snapToGrid w:val="0"/>
              <w:jc w:val="both"/>
              <w:rPr>
                <w:rFonts w:asciiTheme="minorHAnsi" w:eastAsia="Times-Roman" w:hAnsiTheme="minorHAnsi" w:cstheme="minorHAnsi"/>
                <w:sz w:val="20"/>
                <w:szCs w:val="20"/>
                <w:lang w:val="en-GB"/>
              </w:rPr>
            </w:pPr>
          </w:p>
          <w:p w14:paraId="66CE8D85" w14:textId="77777777" w:rsidR="00C37631" w:rsidRDefault="00C37631" w:rsidP="00C37631">
            <w:pPr>
              <w:snapToGrid w:val="0"/>
              <w:jc w:val="both"/>
              <w:rPr>
                <w:rFonts w:asciiTheme="minorHAnsi" w:eastAsia="Times-Roman" w:hAnsiTheme="minorHAnsi" w:cstheme="minorHAnsi"/>
                <w:sz w:val="20"/>
                <w:szCs w:val="20"/>
                <w:lang w:val="en-GB"/>
              </w:rPr>
            </w:pPr>
          </w:p>
          <w:p w14:paraId="3D4D2911" w14:textId="77777777" w:rsidR="00C37631" w:rsidRDefault="00C37631" w:rsidP="00C37631">
            <w:pPr>
              <w:snapToGrid w:val="0"/>
              <w:jc w:val="both"/>
              <w:rPr>
                <w:rFonts w:asciiTheme="minorHAnsi" w:eastAsia="Times-Roman" w:hAnsiTheme="minorHAnsi" w:cstheme="minorHAnsi"/>
                <w:sz w:val="20"/>
                <w:szCs w:val="20"/>
                <w:lang w:val="en-GB"/>
              </w:rPr>
            </w:pPr>
          </w:p>
          <w:p w14:paraId="660E87DE" w14:textId="61343DCF" w:rsidR="00C37631" w:rsidRDefault="00C37631" w:rsidP="00C37631">
            <w:pPr>
              <w:snapToGrid w:val="0"/>
              <w:jc w:val="both"/>
              <w:rPr>
                <w:rFonts w:asciiTheme="minorHAnsi" w:eastAsia="Times-Roman" w:hAnsiTheme="minorHAnsi" w:cstheme="minorHAnsi"/>
                <w:sz w:val="20"/>
                <w:szCs w:val="20"/>
                <w:lang w:val="en-GB"/>
              </w:rPr>
            </w:pPr>
          </w:p>
          <w:p w14:paraId="6B66C40A" w14:textId="7C4952D1" w:rsidR="00C37631" w:rsidRDefault="00C37631" w:rsidP="00C37631">
            <w:pPr>
              <w:snapToGrid w:val="0"/>
              <w:jc w:val="both"/>
              <w:rPr>
                <w:rFonts w:asciiTheme="minorHAnsi" w:eastAsia="Times-Roman" w:hAnsiTheme="minorHAnsi" w:cstheme="minorHAnsi"/>
                <w:sz w:val="20"/>
                <w:szCs w:val="20"/>
                <w:lang w:val="en-GB"/>
              </w:rPr>
            </w:pPr>
          </w:p>
          <w:p w14:paraId="133BE03B" w14:textId="7B15F698" w:rsidR="00C37631" w:rsidRDefault="00C37631" w:rsidP="00C37631">
            <w:pPr>
              <w:snapToGrid w:val="0"/>
              <w:jc w:val="both"/>
              <w:rPr>
                <w:rFonts w:asciiTheme="minorHAnsi" w:eastAsia="Times-Roman" w:hAnsiTheme="minorHAnsi" w:cstheme="minorHAnsi"/>
                <w:sz w:val="20"/>
                <w:szCs w:val="20"/>
                <w:lang w:val="en-GB"/>
              </w:rPr>
            </w:pPr>
          </w:p>
          <w:p w14:paraId="03393B4E" w14:textId="069B0400" w:rsidR="00C37631" w:rsidRDefault="00C37631" w:rsidP="00C37631">
            <w:pPr>
              <w:snapToGrid w:val="0"/>
              <w:jc w:val="both"/>
              <w:rPr>
                <w:rFonts w:asciiTheme="minorHAnsi" w:eastAsia="Times-Roman" w:hAnsiTheme="minorHAnsi" w:cstheme="minorHAnsi"/>
                <w:sz w:val="20"/>
                <w:szCs w:val="20"/>
                <w:lang w:val="en-GB"/>
              </w:rPr>
            </w:pPr>
            <w:r w:rsidRPr="00C37631">
              <w:rPr>
                <w:rFonts w:asciiTheme="minorHAnsi" w:eastAsia="Times-Roman" w:hAnsiTheme="minorHAnsi" w:cstheme="minorHAnsi"/>
                <w:sz w:val="20"/>
                <w:szCs w:val="20"/>
                <w:lang w:val="en-GB"/>
              </w:rPr>
              <w:t xml:space="preserve">Ongoing research is being conducted in </w:t>
            </w:r>
            <w:proofErr w:type="spellStart"/>
            <w:r w:rsidRPr="00C37631">
              <w:rPr>
                <w:rFonts w:asciiTheme="minorHAnsi" w:eastAsia="Times-Roman" w:hAnsiTheme="minorHAnsi" w:cstheme="minorHAnsi"/>
                <w:sz w:val="20"/>
                <w:szCs w:val="20"/>
                <w:lang w:val="en-GB"/>
              </w:rPr>
              <w:t>Abbasieh</w:t>
            </w:r>
            <w:proofErr w:type="spellEnd"/>
            <w:r w:rsidRPr="00C37631">
              <w:rPr>
                <w:rFonts w:asciiTheme="minorHAnsi" w:eastAsia="Times-Roman" w:hAnsiTheme="minorHAnsi" w:cstheme="minorHAnsi"/>
                <w:sz w:val="20"/>
                <w:szCs w:val="20"/>
                <w:lang w:val="en-GB"/>
              </w:rPr>
              <w:t xml:space="preserve"> and is projected to conclude by the end of summer, under the supervision of the Southern Green Association. However, research on Hema Al Mansouri has not started yet. Acknowledging the significant role played by MPA networks and analogous coastal areas in promoting sustainability goals through comprehensive coastal management, we can consolidate these </w:t>
            </w:r>
            <w:proofErr w:type="spellStart"/>
            <w:r w:rsidRPr="00C37631">
              <w:rPr>
                <w:rFonts w:asciiTheme="minorHAnsi" w:eastAsia="Times-Roman" w:hAnsiTheme="minorHAnsi" w:cstheme="minorHAnsi"/>
                <w:sz w:val="20"/>
                <w:szCs w:val="20"/>
                <w:lang w:val="en-GB"/>
              </w:rPr>
              <w:t>endeavors</w:t>
            </w:r>
            <w:proofErr w:type="spellEnd"/>
            <w:r w:rsidRPr="00C37631">
              <w:rPr>
                <w:rFonts w:asciiTheme="minorHAnsi" w:eastAsia="Times-Roman" w:hAnsiTheme="minorHAnsi" w:cstheme="minorHAnsi"/>
                <w:sz w:val="20"/>
                <w:szCs w:val="20"/>
                <w:lang w:val="en-GB"/>
              </w:rPr>
              <w:t xml:space="preserve"> in collaboration with </w:t>
            </w:r>
            <w:proofErr w:type="spellStart"/>
            <w:r w:rsidRPr="00C37631">
              <w:rPr>
                <w:rFonts w:asciiTheme="minorHAnsi" w:eastAsia="Times-Roman" w:hAnsiTheme="minorHAnsi" w:cstheme="minorHAnsi"/>
                <w:sz w:val="20"/>
                <w:szCs w:val="20"/>
                <w:lang w:val="en-GB"/>
              </w:rPr>
              <w:t>Abbasieh</w:t>
            </w:r>
            <w:proofErr w:type="spellEnd"/>
            <w:r w:rsidRPr="00C37631">
              <w:rPr>
                <w:rFonts w:asciiTheme="minorHAnsi" w:eastAsia="Times-Roman" w:hAnsiTheme="minorHAnsi" w:cstheme="minorHAnsi"/>
                <w:sz w:val="20"/>
                <w:szCs w:val="20"/>
                <w:lang w:val="en-GB"/>
              </w:rPr>
              <w:t xml:space="preserve"> Nature Reserve.</w:t>
            </w:r>
          </w:p>
          <w:p w14:paraId="0257D380" w14:textId="0F1FFE0B" w:rsidR="00C37631" w:rsidRDefault="00C37631" w:rsidP="00C37631">
            <w:pPr>
              <w:snapToGrid w:val="0"/>
              <w:jc w:val="both"/>
              <w:rPr>
                <w:rFonts w:asciiTheme="minorHAnsi" w:eastAsia="Times-Roman" w:hAnsiTheme="minorHAnsi" w:cstheme="minorHAnsi"/>
                <w:sz w:val="20"/>
                <w:szCs w:val="20"/>
                <w:lang w:val="en-GB"/>
              </w:rPr>
            </w:pPr>
          </w:p>
          <w:p w14:paraId="4ADA7CA7" w14:textId="77777777" w:rsidR="00C37631" w:rsidRDefault="00C37631" w:rsidP="00C37631">
            <w:pPr>
              <w:snapToGrid w:val="0"/>
              <w:jc w:val="both"/>
              <w:rPr>
                <w:rFonts w:asciiTheme="minorHAnsi" w:eastAsia="Times-Roman" w:hAnsiTheme="minorHAnsi" w:cstheme="minorHAnsi"/>
                <w:sz w:val="20"/>
                <w:szCs w:val="20"/>
                <w:lang w:val="en-GB"/>
              </w:rPr>
            </w:pPr>
          </w:p>
          <w:p w14:paraId="5F1830EA" w14:textId="7E5981EE" w:rsidR="00C37631" w:rsidRPr="00053363" w:rsidRDefault="00C37631" w:rsidP="00C37631">
            <w:pPr>
              <w:snapToGrid w:val="0"/>
              <w:jc w:val="both"/>
              <w:rPr>
                <w:rFonts w:asciiTheme="minorHAnsi" w:eastAsia="Times-Roman" w:hAnsiTheme="minorHAnsi" w:cstheme="minorHAnsi"/>
                <w:sz w:val="20"/>
                <w:szCs w:val="20"/>
                <w:lang w:val="en-GB"/>
              </w:rPr>
            </w:pPr>
          </w:p>
        </w:tc>
      </w:tr>
      <w:tr w:rsidR="00F06FBF" w:rsidRPr="00275934" w14:paraId="654C36AB" w14:textId="77777777" w:rsidTr="006474FB">
        <w:trPr>
          <w:trHeight w:val="5300"/>
        </w:trPr>
        <w:tc>
          <w:tcPr>
            <w:tcW w:w="1747" w:type="dxa"/>
            <w:gridSpan w:val="2"/>
            <w:tcBorders>
              <w:top w:val="single" w:sz="4" w:space="0" w:color="000000"/>
              <w:left w:val="single" w:sz="4" w:space="0" w:color="000000"/>
              <w:bottom w:val="single" w:sz="4" w:space="0" w:color="000000"/>
            </w:tcBorders>
            <w:shd w:val="clear" w:color="auto" w:fill="auto"/>
          </w:tcPr>
          <w:p w14:paraId="0571E684" w14:textId="77777777" w:rsidR="00F06FBF" w:rsidRPr="00275934" w:rsidRDefault="00F06FBF" w:rsidP="005B6E2B">
            <w:pPr>
              <w:pStyle w:val="tabella"/>
              <w:snapToGrid w:val="0"/>
              <w:spacing w:before="60" w:after="60"/>
              <w:rPr>
                <w:rFonts w:asciiTheme="minorHAnsi" w:hAnsiTheme="minorHAnsi" w:cstheme="minorHAnsi"/>
                <w:b/>
                <w:bCs/>
                <w:color w:val="000000"/>
                <w:sz w:val="22"/>
                <w:szCs w:val="22"/>
                <w:lang w:val="en-GB"/>
              </w:rPr>
            </w:pPr>
            <w:r w:rsidRPr="00275934">
              <w:rPr>
                <w:rFonts w:asciiTheme="minorHAnsi" w:hAnsiTheme="minorHAnsi" w:cstheme="minorHAnsi"/>
                <w:b/>
                <w:bCs/>
                <w:color w:val="000000"/>
                <w:sz w:val="22"/>
                <w:szCs w:val="22"/>
                <w:lang w:val="en-GB"/>
              </w:rPr>
              <w:lastRenderedPageBreak/>
              <w:t>MONITORING GOAL</w:t>
            </w:r>
          </w:p>
        </w:tc>
        <w:tc>
          <w:tcPr>
            <w:tcW w:w="7955" w:type="dxa"/>
            <w:tcBorders>
              <w:top w:val="single" w:sz="4" w:space="0" w:color="000000"/>
              <w:left w:val="single" w:sz="4" w:space="0" w:color="000000"/>
              <w:bottom w:val="single" w:sz="4" w:space="0" w:color="000000"/>
              <w:right w:val="single" w:sz="4" w:space="0" w:color="000000"/>
            </w:tcBorders>
            <w:shd w:val="clear" w:color="auto" w:fill="auto"/>
          </w:tcPr>
          <w:p w14:paraId="30DA4A49" w14:textId="77777777" w:rsidR="00327DC9" w:rsidRDefault="00327DC9" w:rsidP="00327DC9">
            <w:pPr>
              <w:snapToGrid w:val="0"/>
              <w:jc w:val="both"/>
              <w:rPr>
                <w:rFonts w:asciiTheme="majorBidi" w:eastAsia="Century" w:hAnsiTheme="majorBidi" w:cstheme="majorBidi"/>
                <w:sz w:val="20"/>
                <w:szCs w:val="20"/>
                <w:lang w:val="en-GB"/>
              </w:rPr>
            </w:pPr>
          </w:p>
          <w:p w14:paraId="321244F6" w14:textId="3079D97F" w:rsidR="00447425" w:rsidRDefault="00447425" w:rsidP="002965B6">
            <w:pPr>
              <w:snapToGrid w:val="0"/>
              <w:jc w:val="both"/>
              <w:rPr>
                <w:rFonts w:asciiTheme="minorHAnsi" w:eastAsia="Century" w:hAnsiTheme="minorHAnsi" w:cstheme="minorHAnsi"/>
                <w:sz w:val="22"/>
                <w:szCs w:val="22"/>
                <w:lang w:val="en-GB"/>
              </w:rPr>
            </w:pPr>
            <w:r w:rsidRPr="00447425">
              <w:rPr>
                <w:rFonts w:asciiTheme="minorHAnsi" w:eastAsia="Century" w:hAnsiTheme="minorHAnsi" w:cstheme="minorHAnsi"/>
                <w:sz w:val="22"/>
                <w:szCs w:val="22"/>
                <w:lang w:val="en-GB"/>
              </w:rPr>
              <w:t>The primary goal of this management strategy is twofold: first, it strives to conserve native biodiversity by preventing invasive plants from overtaking and replace indigenous plant species. By eliminating invasive plants within a specific area, the aim is to prevent their dissemination to surrounding areas.</w:t>
            </w:r>
          </w:p>
          <w:p w14:paraId="63B49AA0" w14:textId="77777777" w:rsidR="00447425" w:rsidRDefault="00447425" w:rsidP="002965B6">
            <w:pPr>
              <w:snapToGrid w:val="0"/>
              <w:jc w:val="both"/>
              <w:rPr>
                <w:rFonts w:asciiTheme="minorHAnsi" w:eastAsia="Century" w:hAnsiTheme="minorHAnsi" w:cstheme="minorHAnsi"/>
                <w:sz w:val="22"/>
                <w:szCs w:val="22"/>
                <w:lang w:val="en-GB"/>
              </w:rPr>
            </w:pPr>
          </w:p>
          <w:p w14:paraId="5BFB357F" w14:textId="19477649" w:rsidR="002965B6" w:rsidRDefault="00447425" w:rsidP="00447425">
            <w:pPr>
              <w:snapToGrid w:val="0"/>
              <w:jc w:val="both"/>
              <w:rPr>
                <w:rFonts w:asciiTheme="minorHAnsi" w:eastAsia="Century" w:hAnsiTheme="minorHAnsi" w:cstheme="minorHAnsi"/>
                <w:sz w:val="22"/>
                <w:szCs w:val="22"/>
                <w:lang w:val="en-GB"/>
              </w:rPr>
            </w:pPr>
            <w:r>
              <w:rPr>
                <w:rFonts w:asciiTheme="minorHAnsi" w:eastAsia="Century" w:hAnsiTheme="minorHAnsi" w:cstheme="minorHAnsi"/>
                <w:sz w:val="22"/>
                <w:szCs w:val="22"/>
                <w:lang w:val="en-GB"/>
              </w:rPr>
              <w:t>Mo</w:t>
            </w:r>
            <w:r w:rsidR="002965B6" w:rsidRPr="002965B6">
              <w:rPr>
                <w:rFonts w:asciiTheme="minorHAnsi" w:eastAsia="Century" w:hAnsiTheme="minorHAnsi" w:cstheme="minorHAnsi"/>
                <w:sz w:val="22"/>
                <w:szCs w:val="22"/>
                <w:lang w:val="en-GB"/>
              </w:rPr>
              <w:t>reover, the attempts to control and eliminate invasive plants open doors for scientific exploration. This involves in-depth examinations of how invasive species impact native flora, fauna, and ecosystems, while also evaluating the efficiency of eradication approaches. Additionally, these efforts create educational prospects</w:t>
            </w:r>
            <w:r>
              <w:rPr>
                <w:rFonts w:asciiTheme="minorHAnsi" w:eastAsia="Century" w:hAnsiTheme="minorHAnsi" w:cstheme="minorHAnsi"/>
                <w:sz w:val="22"/>
                <w:szCs w:val="22"/>
                <w:lang w:val="en-GB"/>
              </w:rPr>
              <w:t>, especially for school student (p</w:t>
            </w:r>
            <w:r w:rsidR="002965B6" w:rsidRPr="002965B6">
              <w:rPr>
                <w:rFonts w:asciiTheme="minorHAnsi" w:eastAsia="Century" w:hAnsiTheme="minorHAnsi" w:cstheme="minorHAnsi"/>
                <w:sz w:val="22"/>
                <w:szCs w:val="22"/>
                <w:lang w:val="en-GB"/>
              </w:rPr>
              <w:t>articularly, this pertains to those individuals who will be actively involved or take part.</w:t>
            </w:r>
            <w:r w:rsidR="002965B6">
              <w:rPr>
                <w:rFonts w:asciiTheme="minorHAnsi" w:eastAsia="Century" w:hAnsiTheme="minorHAnsi" w:cstheme="minorHAnsi"/>
                <w:sz w:val="22"/>
                <w:szCs w:val="22"/>
                <w:lang w:val="en-GB"/>
              </w:rPr>
              <w:t>)</w:t>
            </w:r>
            <w:r w:rsidR="002965B6" w:rsidRPr="002965B6">
              <w:rPr>
                <w:rFonts w:asciiTheme="minorHAnsi" w:eastAsia="Century" w:hAnsiTheme="minorHAnsi" w:cstheme="minorHAnsi"/>
                <w:sz w:val="22"/>
                <w:szCs w:val="22"/>
                <w:lang w:val="en-GB"/>
              </w:rPr>
              <w:t xml:space="preserve">, to understand </w:t>
            </w:r>
            <w:r w:rsidR="001D2C1F">
              <w:rPr>
                <w:rFonts w:asciiTheme="minorHAnsi" w:eastAsia="Century" w:hAnsiTheme="minorHAnsi" w:cstheme="minorHAnsi"/>
                <w:sz w:val="22"/>
                <w:szCs w:val="22"/>
                <w:lang w:val="en-GB"/>
              </w:rPr>
              <w:t xml:space="preserve">relevant impacts </w:t>
            </w:r>
            <w:r w:rsidR="002965B6" w:rsidRPr="002965B6">
              <w:rPr>
                <w:rFonts w:asciiTheme="minorHAnsi" w:eastAsia="Century" w:hAnsiTheme="minorHAnsi" w:cstheme="minorHAnsi"/>
                <w:sz w:val="22"/>
                <w:szCs w:val="22"/>
                <w:lang w:val="en-GB"/>
              </w:rPr>
              <w:t>of invasive species on the ecosystem</w:t>
            </w:r>
            <w:r w:rsidR="00D338FD">
              <w:rPr>
                <w:rFonts w:asciiTheme="minorHAnsi" w:eastAsia="Century" w:hAnsiTheme="minorHAnsi" w:cstheme="minorHAnsi"/>
                <w:sz w:val="22"/>
                <w:szCs w:val="22"/>
                <w:lang w:val="en-GB"/>
              </w:rPr>
              <w:t xml:space="preserve">. </w:t>
            </w:r>
          </w:p>
          <w:p w14:paraId="6CEE9AAA" w14:textId="65919866" w:rsidR="006474FB" w:rsidRDefault="006474FB" w:rsidP="006474FB">
            <w:pPr>
              <w:snapToGrid w:val="0"/>
              <w:jc w:val="both"/>
              <w:rPr>
                <w:rFonts w:asciiTheme="minorHAnsi" w:eastAsia="Century" w:hAnsiTheme="minorHAnsi" w:cstheme="minorHAnsi"/>
                <w:sz w:val="22"/>
                <w:szCs w:val="22"/>
                <w:lang w:val="en-GB"/>
              </w:rPr>
            </w:pPr>
          </w:p>
          <w:p w14:paraId="1152E2F6" w14:textId="4056D883" w:rsidR="006474FB" w:rsidRDefault="006474FB" w:rsidP="00160EE1">
            <w:pPr>
              <w:snapToGrid w:val="0"/>
              <w:jc w:val="both"/>
              <w:rPr>
                <w:rFonts w:asciiTheme="minorHAnsi" w:eastAsia="Century" w:hAnsiTheme="minorHAnsi" w:cstheme="minorHAnsi"/>
                <w:sz w:val="22"/>
                <w:szCs w:val="22"/>
                <w:lang w:val="en-GB"/>
              </w:rPr>
            </w:pPr>
            <w:r w:rsidRPr="006474FB">
              <w:rPr>
                <w:rFonts w:asciiTheme="minorHAnsi" w:eastAsia="Century" w:hAnsiTheme="minorHAnsi" w:cstheme="minorHAnsi"/>
                <w:sz w:val="22"/>
                <w:szCs w:val="22"/>
                <w:lang w:val="en-GB"/>
              </w:rPr>
              <w:t>In conclusion, collaborative efforts and harmonization between the two marine protected areas will assist us in organizing actions, sharing expertise, promoting the conservation of a diverse range of marine species and habitats, and exchanging vital data crucial for informed decision-making.</w:t>
            </w:r>
          </w:p>
          <w:p w14:paraId="6C827EED" w14:textId="4151C153" w:rsidR="00327DC9" w:rsidRPr="00327DC9" w:rsidRDefault="00327DC9" w:rsidP="00327DC9">
            <w:pPr>
              <w:snapToGrid w:val="0"/>
              <w:jc w:val="both"/>
              <w:rPr>
                <w:rFonts w:asciiTheme="majorBidi" w:eastAsia="Century" w:hAnsiTheme="majorBidi" w:cstheme="majorBidi"/>
                <w:sz w:val="20"/>
                <w:szCs w:val="20"/>
                <w:lang w:val="en-GB"/>
              </w:rPr>
            </w:pPr>
          </w:p>
        </w:tc>
      </w:tr>
      <w:tr w:rsidR="00F06FBF" w:rsidRPr="00275934" w14:paraId="749ADBBD" w14:textId="77777777" w:rsidTr="00CD51E6">
        <w:trPr>
          <w:trHeight w:val="672"/>
        </w:trPr>
        <w:tc>
          <w:tcPr>
            <w:tcW w:w="1747" w:type="dxa"/>
            <w:gridSpan w:val="2"/>
            <w:tcBorders>
              <w:top w:val="single" w:sz="4" w:space="0" w:color="000000"/>
              <w:left w:val="single" w:sz="4" w:space="0" w:color="000000"/>
              <w:bottom w:val="single" w:sz="4" w:space="0" w:color="000000"/>
            </w:tcBorders>
            <w:shd w:val="clear" w:color="auto" w:fill="auto"/>
          </w:tcPr>
          <w:p w14:paraId="37DA1F9B" w14:textId="77777777" w:rsidR="00F06FBF" w:rsidRPr="00275934" w:rsidRDefault="00F06FBF" w:rsidP="005B6E2B">
            <w:pPr>
              <w:pStyle w:val="tabella"/>
              <w:snapToGrid w:val="0"/>
              <w:spacing w:before="60" w:after="60"/>
              <w:rPr>
                <w:rFonts w:asciiTheme="minorHAnsi" w:hAnsiTheme="minorHAnsi" w:cstheme="minorHAnsi"/>
                <w:b/>
                <w:bCs/>
                <w:sz w:val="22"/>
                <w:szCs w:val="22"/>
                <w:lang w:val="en-GB"/>
              </w:rPr>
            </w:pPr>
            <w:r w:rsidRPr="00275934">
              <w:rPr>
                <w:rFonts w:asciiTheme="minorHAnsi" w:hAnsiTheme="minorHAnsi" w:cstheme="minorHAnsi"/>
                <w:b/>
                <w:bCs/>
                <w:sz w:val="22"/>
                <w:szCs w:val="22"/>
                <w:lang w:val="en-GB"/>
              </w:rPr>
              <w:t>LABORATORY ANALYSIS NEEDS</w:t>
            </w:r>
          </w:p>
        </w:tc>
        <w:tc>
          <w:tcPr>
            <w:tcW w:w="7955" w:type="dxa"/>
            <w:tcBorders>
              <w:top w:val="single" w:sz="4" w:space="0" w:color="000000"/>
              <w:left w:val="single" w:sz="4" w:space="0" w:color="000000"/>
              <w:bottom w:val="single" w:sz="4" w:space="0" w:color="000000"/>
              <w:right w:val="single" w:sz="4" w:space="0" w:color="000000"/>
            </w:tcBorders>
            <w:shd w:val="clear" w:color="auto" w:fill="auto"/>
          </w:tcPr>
          <w:p w14:paraId="596D66F6" w14:textId="77777777" w:rsidR="00E309F7" w:rsidRPr="00275934" w:rsidRDefault="00E309F7" w:rsidP="0010646B">
            <w:pPr>
              <w:autoSpaceDE w:val="0"/>
              <w:autoSpaceDN w:val="0"/>
              <w:adjustRightInd w:val="0"/>
              <w:jc w:val="both"/>
              <w:rPr>
                <w:rFonts w:asciiTheme="minorHAnsi" w:hAnsiTheme="minorHAnsi" w:cstheme="minorHAnsi"/>
                <w:sz w:val="22"/>
                <w:szCs w:val="22"/>
                <w:highlight w:val="cyan"/>
                <w:lang w:val="en-GB"/>
              </w:rPr>
            </w:pPr>
          </w:p>
          <w:p w14:paraId="5513D338" w14:textId="72E2AA34" w:rsidR="00E309F7" w:rsidRPr="00275934" w:rsidRDefault="001D2C1F" w:rsidP="005B6E2B">
            <w:pPr>
              <w:pStyle w:val="ListParagraph"/>
              <w:autoSpaceDE w:val="0"/>
              <w:autoSpaceDN w:val="0"/>
              <w:adjustRightInd w:val="0"/>
              <w:spacing w:after="0" w:line="240" w:lineRule="auto"/>
              <w:jc w:val="both"/>
              <w:rPr>
                <w:rFonts w:asciiTheme="minorHAnsi" w:hAnsiTheme="minorHAnsi" w:cstheme="minorHAnsi"/>
                <w:highlight w:val="cyan"/>
                <w:lang w:val="en-GB"/>
              </w:rPr>
            </w:pPr>
            <w:r>
              <w:rPr>
                <w:rFonts w:asciiTheme="minorHAnsi" w:hAnsiTheme="minorHAnsi" w:cstheme="minorHAnsi"/>
                <w:highlight w:val="cyan"/>
                <w:lang w:val="en-GB"/>
              </w:rPr>
              <w:t>_</w:t>
            </w:r>
          </w:p>
        </w:tc>
      </w:tr>
      <w:tr w:rsidR="00F3453C" w:rsidRPr="00275934" w14:paraId="3EB20B61" w14:textId="77777777" w:rsidTr="00307F57">
        <w:trPr>
          <w:trHeight w:val="5525"/>
        </w:trPr>
        <w:tc>
          <w:tcPr>
            <w:tcW w:w="1747" w:type="dxa"/>
            <w:gridSpan w:val="2"/>
            <w:tcBorders>
              <w:top w:val="single" w:sz="4" w:space="0" w:color="000000"/>
              <w:left w:val="single" w:sz="4" w:space="0" w:color="000000"/>
              <w:bottom w:val="single" w:sz="4" w:space="0" w:color="000000"/>
            </w:tcBorders>
            <w:shd w:val="clear" w:color="auto" w:fill="auto"/>
          </w:tcPr>
          <w:p w14:paraId="745C33FB" w14:textId="77777777" w:rsidR="00F3453C" w:rsidRDefault="00F3453C" w:rsidP="005B6E2B">
            <w:pPr>
              <w:pStyle w:val="tabella"/>
              <w:snapToGrid w:val="0"/>
              <w:spacing w:before="60" w:after="60"/>
              <w:rPr>
                <w:rFonts w:asciiTheme="minorHAnsi" w:hAnsiTheme="minorHAnsi" w:cstheme="minorHAnsi"/>
                <w:b/>
                <w:bCs/>
                <w:sz w:val="22"/>
                <w:szCs w:val="22"/>
                <w:lang w:val="en-GB"/>
              </w:rPr>
            </w:pPr>
          </w:p>
          <w:p w14:paraId="79D50759" w14:textId="77777777" w:rsidR="001D2C1F" w:rsidRDefault="001D2C1F" w:rsidP="001D2C1F">
            <w:pPr>
              <w:pStyle w:val="BodyText"/>
              <w:rPr>
                <w:lang w:val="en-GB"/>
              </w:rPr>
            </w:pPr>
          </w:p>
          <w:p w14:paraId="1186671A" w14:textId="1C04552F" w:rsidR="001D2C1F" w:rsidRPr="001D2C1F" w:rsidRDefault="001D2C1F" w:rsidP="001D2C1F">
            <w:pPr>
              <w:pStyle w:val="BodyText"/>
              <w:rPr>
                <w:rFonts w:asciiTheme="minorHAnsi" w:hAnsiTheme="minorHAnsi" w:cstheme="minorHAnsi"/>
                <w:b/>
                <w:bCs/>
                <w:sz w:val="22"/>
                <w:szCs w:val="22"/>
                <w:lang w:val="en-GB"/>
              </w:rPr>
            </w:pPr>
            <w:r w:rsidRPr="001D2C1F">
              <w:rPr>
                <w:rFonts w:asciiTheme="minorHAnsi" w:hAnsiTheme="minorHAnsi" w:cstheme="minorHAnsi"/>
                <w:b/>
                <w:bCs/>
                <w:sz w:val="22"/>
                <w:szCs w:val="22"/>
                <w:lang w:val="en-GB"/>
              </w:rPr>
              <w:t>DATA ANALYSIS AND INTERPRETATION PROTOCOLS</w:t>
            </w:r>
          </w:p>
        </w:tc>
        <w:tc>
          <w:tcPr>
            <w:tcW w:w="7955" w:type="dxa"/>
            <w:tcBorders>
              <w:top w:val="single" w:sz="4" w:space="0" w:color="000000"/>
              <w:left w:val="single" w:sz="4" w:space="0" w:color="000000"/>
              <w:bottom w:val="single" w:sz="4" w:space="0" w:color="000000"/>
              <w:right w:val="single" w:sz="4" w:space="0" w:color="000000"/>
            </w:tcBorders>
            <w:shd w:val="clear" w:color="auto" w:fill="auto"/>
          </w:tcPr>
          <w:p w14:paraId="1346E4CC" w14:textId="1D03EB90" w:rsidR="00427060" w:rsidRDefault="00427060" w:rsidP="00E76694">
            <w:pPr>
              <w:autoSpaceDE w:val="0"/>
              <w:autoSpaceDN w:val="0"/>
              <w:adjustRightInd w:val="0"/>
              <w:rPr>
                <w:rFonts w:asciiTheme="minorHAnsi" w:hAnsiTheme="minorHAnsi" w:cs="Nirmala UI Semilight"/>
                <w:sz w:val="22"/>
                <w:szCs w:val="22"/>
                <w:lang w:val="en-GB" w:bidi="ar-LB"/>
              </w:rPr>
            </w:pPr>
          </w:p>
          <w:p w14:paraId="62F478C0" w14:textId="77777777" w:rsidR="00083286" w:rsidRPr="00083286" w:rsidRDefault="00083286" w:rsidP="00E76694">
            <w:pPr>
              <w:autoSpaceDE w:val="0"/>
              <w:autoSpaceDN w:val="0"/>
              <w:adjustRightInd w:val="0"/>
              <w:rPr>
                <w:rFonts w:asciiTheme="minorHAnsi" w:hAnsiTheme="minorHAnsi" w:cs="Nirmala UI Semilight"/>
                <w:sz w:val="22"/>
                <w:szCs w:val="22"/>
                <w:lang w:val="en-GB" w:bidi="ar-LB"/>
              </w:rPr>
            </w:pPr>
          </w:p>
          <w:p w14:paraId="16FBB412" w14:textId="55F03DFE" w:rsidR="00FA750C" w:rsidRDefault="001D2C1F" w:rsidP="00CD0B2F">
            <w:pPr>
              <w:autoSpaceDE w:val="0"/>
              <w:autoSpaceDN w:val="0"/>
              <w:adjustRightInd w:val="0"/>
              <w:jc w:val="both"/>
              <w:rPr>
                <w:rFonts w:asciiTheme="minorHAnsi" w:hAnsiTheme="minorHAnsi" w:cs="Nirmala UI Semilight"/>
                <w:sz w:val="22"/>
                <w:szCs w:val="22"/>
                <w:lang w:val="en-GB" w:bidi="ar-LB"/>
              </w:rPr>
            </w:pPr>
            <w:r>
              <w:rPr>
                <w:rFonts w:asciiTheme="minorHAnsi" w:hAnsiTheme="minorHAnsi" w:cs="Nirmala UI Semilight"/>
                <w:sz w:val="22"/>
                <w:szCs w:val="22"/>
                <w:lang w:val="en-GB" w:bidi="ar-LB"/>
              </w:rPr>
              <w:t xml:space="preserve">Data will be entered </w:t>
            </w:r>
            <w:r w:rsidR="00083286" w:rsidRPr="00083286">
              <w:rPr>
                <w:rFonts w:asciiTheme="minorHAnsi" w:hAnsiTheme="minorHAnsi" w:cs="Nirmala UI Semilight"/>
                <w:sz w:val="22"/>
                <w:szCs w:val="22"/>
                <w:lang w:val="en-GB" w:bidi="ar-LB"/>
              </w:rPr>
              <w:t>into</w:t>
            </w:r>
            <w:r w:rsidR="00083286">
              <w:rPr>
                <w:rFonts w:asciiTheme="minorHAnsi" w:hAnsiTheme="minorHAnsi" w:cs="Nirmala UI Semilight"/>
                <w:sz w:val="22"/>
                <w:szCs w:val="22"/>
                <w:lang w:val="en-GB" w:bidi="ar-LB"/>
              </w:rPr>
              <w:t xml:space="preserve"> the ISP </w:t>
            </w:r>
            <w:r w:rsidR="00083286" w:rsidRPr="00083286">
              <w:rPr>
                <w:rFonts w:asciiTheme="minorHAnsi" w:hAnsiTheme="minorHAnsi" w:cs="Nirmala UI Semilight"/>
                <w:sz w:val="22"/>
                <w:szCs w:val="22"/>
                <w:lang w:val="en-GB" w:bidi="ar-LB"/>
              </w:rPr>
              <w:t xml:space="preserve">system by TCNR, with responsibility shared between the Project </w:t>
            </w:r>
            <w:r w:rsidR="002C1C61">
              <w:rPr>
                <w:rFonts w:asciiTheme="minorHAnsi" w:hAnsiTheme="minorHAnsi" w:cs="Nirmala UI Semilight"/>
                <w:sz w:val="22"/>
                <w:szCs w:val="22"/>
                <w:lang w:val="en-GB" w:bidi="ar-LB"/>
              </w:rPr>
              <w:t>Manager and the Technical</w:t>
            </w:r>
            <w:r>
              <w:rPr>
                <w:rFonts w:asciiTheme="minorHAnsi" w:hAnsiTheme="minorHAnsi" w:cs="Nirmala UI Semilight"/>
                <w:sz w:val="22"/>
                <w:szCs w:val="22"/>
                <w:lang w:val="en-GB" w:bidi="ar-LB"/>
              </w:rPr>
              <w:t xml:space="preserve"> team</w:t>
            </w:r>
            <w:r w:rsidR="00083286" w:rsidRPr="00083286">
              <w:rPr>
                <w:rFonts w:asciiTheme="minorHAnsi" w:hAnsiTheme="minorHAnsi" w:cs="Nirmala UI Semilight"/>
                <w:sz w:val="22"/>
                <w:szCs w:val="22"/>
                <w:lang w:val="en-GB" w:bidi="ar-LB"/>
              </w:rPr>
              <w:t>. The table will contain the fol</w:t>
            </w:r>
            <w:r w:rsidR="00572633">
              <w:rPr>
                <w:rFonts w:asciiTheme="minorHAnsi" w:hAnsiTheme="minorHAnsi" w:cs="Nirmala UI Semilight"/>
                <w:sz w:val="22"/>
                <w:szCs w:val="22"/>
                <w:lang w:val="en-GB" w:bidi="ar-LB"/>
              </w:rPr>
              <w:t>lowing metrics: locality,</w:t>
            </w:r>
            <w:r w:rsidR="00083286" w:rsidRPr="00083286">
              <w:rPr>
                <w:rFonts w:asciiTheme="minorHAnsi" w:hAnsiTheme="minorHAnsi" w:cs="Nirmala UI Semilight"/>
                <w:sz w:val="22"/>
                <w:szCs w:val="22"/>
                <w:lang w:val="en-GB" w:bidi="ar-LB"/>
              </w:rPr>
              <w:t xml:space="preserve"> year, month, day, co</w:t>
            </w:r>
            <w:r w:rsidR="00572633">
              <w:rPr>
                <w:rFonts w:asciiTheme="minorHAnsi" w:hAnsiTheme="minorHAnsi" w:cs="Nirmala UI Semilight"/>
                <w:sz w:val="22"/>
                <w:szCs w:val="22"/>
                <w:lang w:val="en-GB" w:bidi="ar-LB"/>
              </w:rPr>
              <w:t>ordinates, area</w:t>
            </w:r>
            <w:r>
              <w:rPr>
                <w:rFonts w:asciiTheme="minorHAnsi" w:hAnsiTheme="minorHAnsi" w:cs="Nirmala UI Semilight"/>
                <w:sz w:val="22"/>
                <w:szCs w:val="22"/>
                <w:lang w:val="en-GB" w:bidi="ar-LB"/>
              </w:rPr>
              <w:t xml:space="preserve"> (square meter)</w:t>
            </w:r>
            <w:r w:rsidR="00572633">
              <w:rPr>
                <w:rFonts w:asciiTheme="minorHAnsi" w:hAnsiTheme="minorHAnsi" w:cs="Nirmala UI Semilight"/>
                <w:sz w:val="22"/>
                <w:szCs w:val="22"/>
                <w:lang w:val="en-GB" w:bidi="ar-LB"/>
              </w:rPr>
              <w:t>, and biomass</w:t>
            </w:r>
            <w:r w:rsidR="00083286" w:rsidRPr="00083286">
              <w:rPr>
                <w:rFonts w:asciiTheme="minorHAnsi" w:hAnsiTheme="minorHAnsi" w:cs="Nirmala UI Semilight"/>
                <w:sz w:val="22"/>
                <w:szCs w:val="22"/>
                <w:lang w:val="en-GB" w:bidi="ar-LB"/>
              </w:rPr>
              <w:t>. Data insertion will occur on a daily basis throughout the duration of this project.</w:t>
            </w:r>
          </w:p>
          <w:p w14:paraId="24659965" w14:textId="7C870FF6" w:rsidR="00FA750C" w:rsidRDefault="00FA750C" w:rsidP="00CD0B2F">
            <w:pPr>
              <w:autoSpaceDE w:val="0"/>
              <w:autoSpaceDN w:val="0"/>
              <w:adjustRightInd w:val="0"/>
              <w:jc w:val="both"/>
              <w:rPr>
                <w:rFonts w:asciiTheme="minorHAnsi" w:hAnsiTheme="minorHAnsi" w:cs="Nirmala UI Semilight"/>
                <w:sz w:val="22"/>
                <w:szCs w:val="22"/>
                <w:lang w:val="en-GB" w:bidi="ar-LB"/>
              </w:rPr>
            </w:pPr>
          </w:p>
          <w:p w14:paraId="6C2E1394" w14:textId="14A53167" w:rsidR="00971514" w:rsidRPr="008E6522" w:rsidRDefault="001D2C1F" w:rsidP="00CD0B2F">
            <w:pPr>
              <w:autoSpaceDE w:val="0"/>
              <w:autoSpaceDN w:val="0"/>
              <w:adjustRightInd w:val="0"/>
              <w:jc w:val="both"/>
              <w:rPr>
                <w:rFonts w:asciiTheme="minorHAnsi" w:hAnsiTheme="minorHAnsi" w:cstheme="minorHAnsi"/>
                <w:sz w:val="22"/>
                <w:szCs w:val="22"/>
                <w:lang w:val="en-GB"/>
              </w:rPr>
            </w:pPr>
            <w:r w:rsidRPr="001D2C1F">
              <w:rPr>
                <w:rFonts w:asciiTheme="minorHAnsi" w:hAnsiTheme="minorHAnsi" w:cstheme="minorHAnsi"/>
                <w:sz w:val="22"/>
                <w:szCs w:val="22"/>
                <w:lang w:val="en-GB"/>
              </w:rPr>
              <w:t>The cause-effect analysis for this protocol analysed the potential impacts of</w:t>
            </w:r>
            <w:r>
              <w:rPr>
                <w:rFonts w:asciiTheme="minorHAnsi" w:hAnsiTheme="minorHAnsi" w:cstheme="minorHAnsi"/>
                <w:sz w:val="22"/>
                <w:szCs w:val="22"/>
                <w:lang w:val="en-GB"/>
              </w:rPr>
              <w:t xml:space="preserve"> </w:t>
            </w:r>
            <w:r w:rsidRPr="001D2C1F">
              <w:rPr>
                <w:rFonts w:asciiTheme="minorHAnsi" w:hAnsiTheme="minorHAnsi" w:cstheme="minorHAnsi"/>
                <w:sz w:val="22"/>
                <w:szCs w:val="22"/>
                <w:lang w:val="en-GB"/>
              </w:rPr>
              <w:t>invasive species on the</w:t>
            </w:r>
            <w:r>
              <w:rPr>
                <w:rFonts w:asciiTheme="minorHAnsi" w:hAnsiTheme="minorHAnsi" w:cstheme="minorHAnsi"/>
                <w:sz w:val="22"/>
                <w:szCs w:val="22"/>
                <w:lang w:val="en-GB"/>
              </w:rPr>
              <w:t xml:space="preserve"> </w:t>
            </w:r>
            <w:r w:rsidRPr="001D2C1F">
              <w:rPr>
                <w:rFonts w:asciiTheme="minorHAnsi" w:hAnsiTheme="minorHAnsi" w:cstheme="minorHAnsi"/>
                <w:sz w:val="22"/>
                <w:szCs w:val="22"/>
                <w:lang w:val="en-GB"/>
              </w:rPr>
              <w:t>endemic plants</w:t>
            </w:r>
            <w:r>
              <w:rPr>
                <w:rFonts w:asciiTheme="minorHAnsi" w:hAnsiTheme="minorHAnsi" w:cstheme="minorHAnsi"/>
                <w:sz w:val="22"/>
                <w:szCs w:val="22"/>
                <w:lang w:val="en-GB"/>
              </w:rPr>
              <w:t xml:space="preserve">. </w:t>
            </w:r>
            <w:r w:rsidRPr="001D2C1F">
              <w:rPr>
                <w:rFonts w:asciiTheme="minorHAnsi" w:hAnsiTheme="minorHAnsi" w:cstheme="minorHAnsi"/>
                <w:sz w:val="22"/>
                <w:szCs w:val="22"/>
                <w:lang w:val="en-GB"/>
              </w:rPr>
              <w:t>To explore better the relations between these two plants’ categories and collect information aimed to explore and quantify this dynamic</w:t>
            </w:r>
            <w:r>
              <w:rPr>
                <w:rFonts w:asciiTheme="minorHAnsi" w:hAnsiTheme="minorHAnsi" w:cstheme="minorHAnsi"/>
                <w:sz w:val="22"/>
                <w:szCs w:val="22"/>
                <w:lang w:val="en-GB"/>
              </w:rPr>
              <w:t>,</w:t>
            </w:r>
            <w:r>
              <w:t xml:space="preserve"> </w:t>
            </w:r>
            <w:r w:rsidRPr="001D2C1F">
              <w:rPr>
                <w:rFonts w:asciiTheme="minorHAnsi" w:hAnsiTheme="minorHAnsi" w:cstheme="minorHAnsi"/>
                <w:sz w:val="22"/>
                <w:szCs w:val="22"/>
                <w:lang w:val="en-GB"/>
              </w:rPr>
              <w:t>it is essential to monitor the endemic plants presence and distribution both before and after the eradication process.  The outcome of this data will spread and communicate on the website of TCNR, Green Southerners, and with publish</w:t>
            </w:r>
            <w:r>
              <w:rPr>
                <w:rFonts w:asciiTheme="minorHAnsi" w:hAnsiTheme="minorHAnsi" w:cstheme="minorHAnsi"/>
                <w:sz w:val="22"/>
                <w:szCs w:val="22"/>
                <w:lang w:val="en-GB"/>
              </w:rPr>
              <w:t xml:space="preserve"> informative and scientific articles. </w:t>
            </w:r>
          </w:p>
        </w:tc>
      </w:tr>
      <w:tr w:rsidR="00F06FBF" w:rsidRPr="00275934" w14:paraId="11F42133"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07383273" w14:textId="48DB175A" w:rsidR="00F06FBF" w:rsidRPr="00275934" w:rsidRDefault="00260AA3" w:rsidP="005B6E2B">
            <w:pPr>
              <w:pStyle w:val="titolotabella"/>
              <w:snapToGrid w:val="0"/>
              <w:spacing w:before="60" w:after="60"/>
              <w:jc w:val="center"/>
              <w:rPr>
                <w:rFonts w:asciiTheme="minorHAnsi" w:hAnsiTheme="minorHAnsi" w:cstheme="minorHAnsi"/>
                <w:caps/>
                <w:szCs w:val="22"/>
                <w:lang w:val="en-GB"/>
              </w:rPr>
            </w:pPr>
            <w:r>
              <w:rPr>
                <w:rFonts w:asciiTheme="minorHAnsi" w:hAnsiTheme="minorHAnsi" w:cstheme="minorHAnsi"/>
                <w:caps/>
                <w:szCs w:val="22"/>
                <w:lang w:val="en-GB"/>
              </w:rPr>
              <w:lastRenderedPageBreak/>
              <w:t xml:space="preserve">       </w:t>
            </w:r>
            <w:r w:rsidR="00F06FBF" w:rsidRPr="00275934">
              <w:rPr>
                <w:rFonts w:asciiTheme="minorHAnsi" w:hAnsiTheme="minorHAnsi" w:cstheme="minorHAnsi"/>
                <w:caps/>
                <w:szCs w:val="22"/>
                <w:lang w:val="en-GB"/>
              </w:rPr>
              <w:t>DSS System Diagram &amp; INDICATORS</w:t>
            </w:r>
          </w:p>
        </w:tc>
      </w:tr>
      <w:tr w:rsidR="00C95E84" w:rsidRPr="00275934" w14:paraId="43E6990C" w14:textId="77777777" w:rsidTr="00CD51E6">
        <w:trPr>
          <w:trHeight w:val="510"/>
        </w:trPr>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1A80858E" w14:textId="77777777" w:rsidR="00C95E84" w:rsidRDefault="00C95E84" w:rsidP="00C95E84">
            <w:pPr>
              <w:snapToGrid w:val="0"/>
              <w:rPr>
                <w:rFonts w:asciiTheme="minorHAnsi" w:hAnsiTheme="minorHAnsi" w:cstheme="minorHAnsi"/>
                <w:b/>
                <w:bCs/>
                <w:sz w:val="22"/>
                <w:szCs w:val="22"/>
                <w:lang w:val="en-GB"/>
              </w:rPr>
            </w:pPr>
            <w:r w:rsidRPr="00275934">
              <w:rPr>
                <w:rFonts w:asciiTheme="minorHAnsi" w:hAnsiTheme="minorHAnsi" w:cstheme="minorHAnsi"/>
                <w:b/>
                <w:bCs/>
                <w:sz w:val="22"/>
                <w:szCs w:val="22"/>
                <w:lang w:val="en-GB"/>
              </w:rPr>
              <w:t>DIAGRAM ELEMENT:</w:t>
            </w:r>
          </w:p>
          <w:p w14:paraId="4F905547" w14:textId="77777777" w:rsidR="00C95E84" w:rsidRDefault="00C95E84" w:rsidP="00C95E84">
            <w:pPr>
              <w:snapToGrid w:val="0"/>
              <w:rPr>
                <w:rFonts w:asciiTheme="minorHAnsi" w:hAnsiTheme="minorHAnsi" w:cstheme="minorHAnsi"/>
                <w:b/>
                <w:bCs/>
                <w:sz w:val="22"/>
                <w:szCs w:val="22"/>
                <w:lang w:val="en-GB"/>
              </w:rPr>
            </w:pPr>
          </w:p>
          <w:p w14:paraId="6F246393" w14:textId="77777777" w:rsidR="00C95E84" w:rsidRDefault="00C95E84" w:rsidP="00C95E84">
            <w:pPr>
              <w:snapToGrid w:val="0"/>
              <w:rPr>
                <w:rFonts w:asciiTheme="minorHAnsi" w:hAnsiTheme="minorHAnsi" w:cstheme="minorHAnsi"/>
                <w:b/>
                <w:bCs/>
                <w:sz w:val="22"/>
                <w:szCs w:val="22"/>
                <w:lang w:val="en-GB"/>
              </w:rPr>
            </w:pPr>
            <w:r w:rsidRPr="00C95E84">
              <w:rPr>
                <w:rFonts w:asciiTheme="minorHAnsi" w:hAnsiTheme="minorHAnsi" w:cstheme="minorHAnsi"/>
                <w:b/>
                <w:bCs/>
                <w:sz w:val="22"/>
                <w:szCs w:val="22"/>
                <w:lang w:val="en-GB"/>
              </w:rPr>
              <w:t>[Plant Species (Id=1029)]</w:t>
            </w:r>
          </w:p>
          <w:p w14:paraId="620CF5FC" w14:textId="77777777" w:rsidR="00C95E84" w:rsidRDefault="00C95E84" w:rsidP="00C95E84">
            <w:pPr>
              <w:snapToGrid w:val="0"/>
              <w:rPr>
                <w:rFonts w:asciiTheme="minorHAnsi" w:hAnsiTheme="minorHAnsi" w:cstheme="minorHAnsi"/>
                <w:b/>
                <w:bCs/>
                <w:sz w:val="22"/>
                <w:szCs w:val="22"/>
                <w:lang w:val="en-GB"/>
              </w:rPr>
            </w:pPr>
          </w:p>
          <w:p w14:paraId="2645C0DB" w14:textId="64CB6FEB" w:rsidR="00C95E84" w:rsidRDefault="00307F57" w:rsidP="00C95E84">
            <w:pPr>
              <w:snapToGrid w:val="0"/>
              <w:rPr>
                <w:rFonts w:asciiTheme="minorHAnsi" w:hAnsiTheme="minorHAnsi" w:cstheme="minorHAnsi"/>
                <w:b/>
                <w:bCs/>
                <w:sz w:val="22"/>
                <w:szCs w:val="22"/>
                <w:lang w:val="en-GB"/>
              </w:rPr>
            </w:pPr>
            <w:ins w:id="0" w:author="Francesca Pella" w:date="2023-09-15T11:23:00Z">
              <w:r w:rsidRPr="00E17FAD">
                <w:rPr>
                  <w:rFonts w:asciiTheme="minorHAnsi" w:eastAsiaTheme="minorEastAsia" w:hAnsiTheme="minorHAnsi" w:cs="Calibri"/>
                  <w:noProof/>
                  <w:kern w:val="0"/>
                  <w:sz w:val="22"/>
                  <w:lang w:val="en-US" w:eastAsia="en-US" w:bidi="ar-SA"/>
                </w:rPr>
                <w:drawing>
                  <wp:anchor distT="0" distB="0" distL="114300" distR="114300" simplePos="0" relativeHeight="251663360" behindDoc="0" locked="0" layoutInCell="1" allowOverlap="1" wp14:anchorId="0CF0A428" wp14:editId="6DA830D7">
                    <wp:simplePos x="0" y="0"/>
                    <wp:positionH relativeFrom="column">
                      <wp:posOffset>659947</wp:posOffset>
                    </wp:positionH>
                    <wp:positionV relativeFrom="paragraph">
                      <wp:posOffset>96883</wp:posOffset>
                    </wp:positionV>
                    <wp:extent cx="4538435" cy="3298371"/>
                    <wp:effectExtent l="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38435" cy="3298371"/>
                            </a:xfrm>
                            <a:prstGeom prst="rect">
                              <a:avLst/>
                            </a:prstGeom>
                            <a:noFill/>
                            <a:ln>
                              <a:noFill/>
                            </a:ln>
                          </pic:spPr>
                        </pic:pic>
                      </a:graphicData>
                    </a:graphic>
                  </wp:anchor>
                </w:drawing>
              </w:r>
            </w:ins>
          </w:p>
          <w:p w14:paraId="5D045225" w14:textId="13EDD127" w:rsidR="00C95E84" w:rsidRDefault="00C95E84" w:rsidP="00C95E84">
            <w:pPr>
              <w:snapToGrid w:val="0"/>
              <w:rPr>
                <w:rFonts w:asciiTheme="minorHAnsi" w:hAnsiTheme="minorHAnsi" w:cstheme="minorHAnsi"/>
                <w:b/>
                <w:bCs/>
                <w:sz w:val="22"/>
                <w:szCs w:val="22"/>
                <w:lang w:val="en-GB"/>
              </w:rPr>
            </w:pPr>
          </w:p>
          <w:p w14:paraId="09D04550" w14:textId="0DB7F1FF" w:rsidR="00C95E84" w:rsidRDefault="00C95E84" w:rsidP="00C95E84">
            <w:pPr>
              <w:snapToGrid w:val="0"/>
              <w:rPr>
                <w:rFonts w:asciiTheme="minorHAnsi" w:hAnsiTheme="minorHAnsi" w:cstheme="minorHAnsi"/>
                <w:b/>
                <w:bCs/>
                <w:sz w:val="22"/>
                <w:szCs w:val="22"/>
                <w:lang w:val="en-GB"/>
              </w:rPr>
            </w:pPr>
          </w:p>
          <w:p w14:paraId="15FFC8CF" w14:textId="77777777" w:rsidR="00C95E84" w:rsidRDefault="00C95E84" w:rsidP="00C95E84">
            <w:pPr>
              <w:snapToGrid w:val="0"/>
              <w:rPr>
                <w:rFonts w:asciiTheme="minorHAnsi" w:hAnsiTheme="minorHAnsi" w:cstheme="minorHAnsi"/>
                <w:b/>
                <w:bCs/>
                <w:sz w:val="22"/>
                <w:szCs w:val="22"/>
                <w:lang w:val="en-GB"/>
              </w:rPr>
            </w:pPr>
          </w:p>
          <w:p w14:paraId="10C77043" w14:textId="77777777" w:rsidR="00C95E84" w:rsidRDefault="00C95E84" w:rsidP="00C95E84">
            <w:pPr>
              <w:snapToGrid w:val="0"/>
              <w:rPr>
                <w:rFonts w:asciiTheme="minorHAnsi" w:hAnsiTheme="minorHAnsi" w:cstheme="minorHAnsi"/>
                <w:b/>
                <w:bCs/>
                <w:sz w:val="22"/>
                <w:szCs w:val="22"/>
                <w:lang w:val="en-GB"/>
              </w:rPr>
            </w:pPr>
          </w:p>
          <w:p w14:paraId="4E2A839F" w14:textId="77777777" w:rsidR="00C95E84" w:rsidRDefault="00C95E84" w:rsidP="00C95E84">
            <w:pPr>
              <w:snapToGrid w:val="0"/>
              <w:rPr>
                <w:rFonts w:asciiTheme="minorHAnsi" w:hAnsiTheme="minorHAnsi" w:cstheme="minorHAnsi"/>
                <w:b/>
                <w:bCs/>
                <w:sz w:val="22"/>
                <w:szCs w:val="22"/>
                <w:lang w:val="en-GB"/>
              </w:rPr>
            </w:pPr>
          </w:p>
          <w:p w14:paraId="500836F7" w14:textId="77777777" w:rsidR="00C95E84" w:rsidRDefault="00C95E84" w:rsidP="00C95E84">
            <w:pPr>
              <w:snapToGrid w:val="0"/>
              <w:rPr>
                <w:rFonts w:asciiTheme="minorHAnsi" w:hAnsiTheme="minorHAnsi" w:cstheme="minorHAnsi"/>
                <w:b/>
                <w:bCs/>
                <w:sz w:val="22"/>
                <w:szCs w:val="22"/>
                <w:lang w:val="en-GB"/>
              </w:rPr>
            </w:pPr>
          </w:p>
          <w:p w14:paraId="66317127" w14:textId="77777777" w:rsidR="00C95E84" w:rsidRDefault="00C95E84" w:rsidP="00C95E84">
            <w:pPr>
              <w:snapToGrid w:val="0"/>
              <w:rPr>
                <w:rFonts w:asciiTheme="minorHAnsi" w:hAnsiTheme="minorHAnsi" w:cstheme="minorHAnsi"/>
                <w:b/>
                <w:bCs/>
                <w:sz w:val="22"/>
                <w:szCs w:val="22"/>
                <w:lang w:val="en-GB"/>
              </w:rPr>
            </w:pPr>
          </w:p>
          <w:p w14:paraId="11CED3B1" w14:textId="77777777" w:rsidR="00C95E84" w:rsidRDefault="00C95E84" w:rsidP="00C95E84">
            <w:pPr>
              <w:snapToGrid w:val="0"/>
              <w:rPr>
                <w:rFonts w:asciiTheme="minorHAnsi" w:hAnsiTheme="minorHAnsi" w:cstheme="minorHAnsi"/>
                <w:b/>
                <w:bCs/>
                <w:sz w:val="22"/>
                <w:szCs w:val="22"/>
                <w:lang w:val="en-GB"/>
              </w:rPr>
            </w:pPr>
          </w:p>
          <w:p w14:paraId="469BDDB4" w14:textId="77777777" w:rsidR="00C95E84" w:rsidRDefault="00C95E84" w:rsidP="00C95E84">
            <w:pPr>
              <w:snapToGrid w:val="0"/>
              <w:rPr>
                <w:rFonts w:asciiTheme="minorHAnsi" w:hAnsiTheme="minorHAnsi" w:cstheme="minorHAnsi"/>
                <w:b/>
                <w:bCs/>
                <w:sz w:val="22"/>
                <w:szCs w:val="22"/>
                <w:lang w:val="en-GB"/>
              </w:rPr>
            </w:pPr>
          </w:p>
          <w:p w14:paraId="64952944" w14:textId="77777777" w:rsidR="00C95E84" w:rsidRDefault="00C95E84" w:rsidP="00C95E84">
            <w:pPr>
              <w:snapToGrid w:val="0"/>
              <w:rPr>
                <w:rFonts w:asciiTheme="minorHAnsi" w:hAnsiTheme="minorHAnsi" w:cstheme="minorHAnsi"/>
                <w:b/>
                <w:bCs/>
                <w:sz w:val="22"/>
                <w:szCs w:val="22"/>
                <w:lang w:val="en-GB"/>
              </w:rPr>
            </w:pPr>
          </w:p>
          <w:p w14:paraId="495CFE9A" w14:textId="77777777" w:rsidR="00C95E84" w:rsidRDefault="00C95E84" w:rsidP="00C95E84">
            <w:pPr>
              <w:snapToGrid w:val="0"/>
              <w:rPr>
                <w:rFonts w:asciiTheme="minorHAnsi" w:hAnsiTheme="minorHAnsi" w:cstheme="minorHAnsi"/>
                <w:b/>
                <w:bCs/>
                <w:sz w:val="22"/>
                <w:szCs w:val="22"/>
                <w:lang w:val="en-GB"/>
              </w:rPr>
            </w:pPr>
          </w:p>
          <w:p w14:paraId="0FA03F2D" w14:textId="77777777" w:rsidR="00C95E84" w:rsidRDefault="00C95E84" w:rsidP="00C95E84">
            <w:pPr>
              <w:snapToGrid w:val="0"/>
              <w:rPr>
                <w:rFonts w:asciiTheme="minorHAnsi" w:hAnsiTheme="minorHAnsi" w:cstheme="minorHAnsi"/>
                <w:b/>
                <w:bCs/>
                <w:sz w:val="22"/>
                <w:szCs w:val="22"/>
                <w:lang w:val="en-GB"/>
              </w:rPr>
            </w:pPr>
          </w:p>
          <w:p w14:paraId="11A46409" w14:textId="77777777" w:rsidR="00C95E84" w:rsidRDefault="00C95E84" w:rsidP="00C95E84">
            <w:pPr>
              <w:snapToGrid w:val="0"/>
              <w:rPr>
                <w:rFonts w:asciiTheme="minorHAnsi" w:hAnsiTheme="minorHAnsi" w:cstheme="minorHAnsi"/>
                <w:b/>
                <w:bCs/>
                <w:sz w:val="22"/>
                <w:szCs w:val="22"/>
                <w:lang w:val="en-GB"/>
              </w:rPr>
            </w:pPr>
          </w:p>
          <w:p w14:paraId="6A9E7A12" w14:textId="77777777" w:rsidR="00C95E84" w:rsidRDefault="00C95E84" w:rsidP="00C95E84">
            <w:pPr>
              <w:snapToGrid w:val="0"/>
              <w:rPr>
                <w:rFonts w:asciiTheme="minorHAnsi" w:hAnsiTheme="minorHAnsi" w:cstheme="minorHAnsi"/>
                <w:sz w:val="22"/>
                <w:szCs w:val="22"/>
                <w:lang w:val="en-GB"/>
              </w:rPr>
            </w:pPr>
          </w:p>
          <w:p w14:paraId="5CBDE558" w14:textId="77777777" w:rsidR="00C95E84" w:rsidRDefault="00C95E84" w:rsidP="00C95E84">
            <w:pPr>
              <w:rPr>
                <w:rFonts w:asciiTheme="minorHAnsi" w:hAnsiTheme="minorHAnsi" w:cstheme="minorHAnsi"/>
                <w:sz w:val="22"/>
                <w:szCs w:val="22"/>
                <w:lang w:val="en-GB"/>
              </w:rPr>
            </w:pPr>
          </w:p>
          <w:p w14:paraId="7C1454E1" w14:textId="77777777" w:rsidR="00C95E84" w:rsidRDefault="00C95E84" w:rsidP="00C95E84">
            <w:pPr>
              <w:rPr>
                <w:rFonts w:asciiTheme="minorHAnsi" w:hAnsiTheme="minorHAnsi" w:cstheme="minorHAnsi"/>
                <w:sz w:val="22"/>
                <w:szCs w:val="22"/>
              </w:rPr>
            </w:pPr>
          </w:p>
          <w:p w14:paraId="33093BDE" w14:textId="77777777" w:rsidR="00C95E84" w:rsidRDefault="00C95E84" w:rsidP="00C95E84">
            <w:pPr>
              <w:rPr>
                <w:rFonts w:asciiTheme="minorHAnsi" w:hAnsiTheme="minorHAnsi" w:cstheme="minorHAnsi"/>
                <w:sz w:val="22"/>
                <w:szCs w:val="22"/>
              </w:rPr>
            </w:pPr>
          </w:p>
          <w:p w14:paraId="044A7E81" w14:textId="77777777" w:rsidR="00C95E84" w:rsidRDefault="00C95E84" w:rsidP="00C95E84">
            <w:pPr>
              <w:rPr>
                <w:rFonts w:asciiTheme="minorHAnsi" w:hAnsiTheme="minorHAnsi" w:cstheme="minorHAnsi"/>
                <w:sz w:val="22"/>
                <w:szCs w:val="22"/>
              </w:rPr>
            </w:pPr>
          </w:p>
          <w:p w14:paraId="38E3DFF3" w14:textId="77777777" w:rsidR="00C95E84" w:rsidRDefault="00C95E84" w:rsidP="00C95E84">
            <w:pPr>
              <w:rPr>
                <w:rFonts w:asciiTheme="minorHAnsi" w:hAnsiTheme="minorHAnsi" w:cstheme="minorHAnsi"/>
                <w:sz w:val="22"/>
                <w:szCs w:val="22"/>
              </w:rPr>
            </w:pPr>
          </w:p>
          <w:p w14:paraId="191332E3" w14:textId="77777777" w:rsidR="00C95E84" w:rsidRDefault="00C95E84" w:rsidP="00C95E84">
            <w:pPr>
              <w:rPr>
                <w:rFonts w:asciiTheme="minorHAnsi" w:hAnsiTheme="minorHAnsi" w:cstheme="minorHAnsi"/>
                <w:sz w:val="22"/>
                <w:szCs w:val="22"/>
              </w:rPr>
            </w:pPr>
          </w:p>
          <w:p w14:paraId="1093FE7E" w14:textId="77777777" w:rsidR="00C95E84" w:rsidRDefault="00C95E84" w:rsidP="00C95E84">
            <w:pPr>
              <w:rPr>
                <w:rFonts w:asciiTheme="minorHAnsi" w:hAnsiTheme="minorHAnsi" w:cstheme="minorHAnsi"/>
                <w:sz w:val="22"/>
                <w:szCs w:val="22"/>
                <w:lang w:val="en-GB"/>
              </w:rPr>
            </w:pPr>
          </w:p>
          <w:tbl>
            <w:tblPr>
              <w:tblStyle w:val="TableSimple11"/>
              <w:tblpPr w:leftFromText="180" w:rightFromText="180" w:vertAnchor="text" w:tblpY="-66"/>
              <w:tblOverlap w:val="never"/>
              <w:tblW w:w="0" w:type="auto"/>
              <w:tblInd w:w="0" w:type="dxa"/>
              <w:tblLayout w:type="fixed"/>
              <w:tblCellMar>
                <w:left w:w="108" w:type="dxa"/>
                <w:right w:w="108" w:type="dxa"/>
              </w:tblCellMar>
              <w:tblLook w:val="04A0" w:firstRow="1" w:lastRow="0" w:firstColumn="1" w:lastColumn="0" w:noHBand="0" w:noVBand="1"/>
            </w:tblPr>
            <w:tblGrid>
              <w:gridCol w:w="1753"/>
              <w:gridCol w:w="2402"/>
              <w:gridCol w:w="2467"/>
              <w:gridCol w:w="1361"/>
              <w:gridCol w:w="1480"/>
            </w:tblGrid>
            <w:tr w:rsidR="00307F57" w:rsidRPr="00421B9C" w14:paraId="4C35AF90" w14:textId="77777777" w:rsidTr="00307F57">
              <w:tc>
                <w:tcPr>
                  <w:tcW w:w="9463" w:type="dxa"/>
                  <w:gridSpan w:val="5"/>
                  <w:tcMar>
                    <w:left w:w="108" w:type="dxa"/>
                    <w:right w:w="108" w:type="dxa"/>
                  </w:tcMar>
                </w:tcPr>
                <w:p w14:paraId="7ED1A862" w14:textId="77777777" w:rsidR="00307F57" w:rsidRPr="00E76694" w:rsidRDefault="00307F57" w:rsidP="00307F57">
                  <w:pPr>
                    <w:widowControl/>
                    <w:suppressAutoHyphens w:val="0"/>
                    <w:jc w:val="both"/>
                    <w:rPr>
                      <w:rFonts w:asciiTheme="minorHAnsi" w:eastAsiaTheme="minorEastAsia" w:hAnsiTheme="minorHAnsi" w:cs="Arial"/>
                      <w:bCs/>
                      <w:kern w:val="0"/>
                      <w:sz w:val="22"/>
                      <w:szCs w:val="22"/>
                      <w:lang w:val="en-GB" w:eastAsia="en-GB" w:bidi="ar-SA"/>
                    </w:rPr>
                  </w:pPr>
                  <w:r w:rsidRPr="00E76694">
                    <w:rPr>
                      <w:rFonts w:ascii="Calibri" w:hAnsi="Calibri"/>
                      <w:bCs/>
                      <w:sz w:val="22"/>
                      <w:szCs w:val="22"/>
                      <w:lang w:val="en-GB"/>
                    </w:rPr>
                    <w:t xml:space="preserve">Indicators attached to component: </w:t>
                  </w:r>
                  <w:r w:rsidRPr="00E76694">
                    <w:rPr>
                      <w:rFonts w:asciiTheme="minorHAnsi" w:eastAsiaTheme="minorEastAsia" w:hAnsiTheme="minorHAnsi" w:cs="Calibri"/>
                      <w:bCs/>
                      <w:kern w:val="0"/>
                      <w:sz w:val="22"/>
                      <w:szCs w:val="22"/>
                      <w:lang w:val="en-GB" w:eastAsia="en-GB" w:bidi="ar-SA"/>
                    </w:rPr>
                    <w:t>[Invasive species (Id=32)]</w:t>
                  </w:r>
                  <w:r w:rsidRPr="00E76694">
                    <w:rPr>
                      <w:rFonts w:asciiTheme="minorHAnsi" w:eastAsiaTheme="minorEastAsia" w:hAnsiTheme="minorHAnsi" w:cs="Arial"/>
                      <w:bCs/>
                      <w:kern w:val="0"/>
                      <w:sz w:val="22"/>
                      <w:szCs w:val="22"/>
                      <w:lang w:val="en-GB" w:eastAsia="en-GB" w:bidi="ar-SA"/>
                    </w:rPr>
                    <w:t xml:space="preserve"> -&gt; </w:t>
                  </w:r>
                  <w:r w:rsidRPr="00E76694">
                    <w:rPr>
                      <w:rFonts w:ascii="Calibri" w:hAnsi="Calibri"/>
                      <w:bCs/>
                      <w:sz w:val="22"/>
                      <w:szCs w:val="22"/>
                    </w:rPr>
                    <w:t>Terrestrial Species (Id=33)</w:t>
                  </w:r>
                </w:p>
              </w:tc>
            </w:tr>
            <w:tr w:rsidR="00307F57" w:rsidRPr="00406B65" w14:paraId="4DF0CD05" w14:textId="77777777" w:rsidTr="00307F57">
              <w:tc>
                <w:tcPr>
                  <w:tcW w:w="1753" w:type="dxa"/>
                  <w:tcMar>
                    <w:left w:w="108" w:type="dxa"/>
                    <w:right w:w="108" w:type="dxa"/>
                  </w:tcMar>
                </w:tcPr>
                <w:p w14:paraId="429CF9CF" w14:textId="77777777" w:rsidR="00307F57" w:rsidRPr="00406B65" w:rsidRDefault="00307F57" w:rsidP="00307F57">
                  <w:pPr>
                    <w:rPr>
                      <w:rFonts w:ascii="Calibri" w:hAnsi="Calibri" w:cs="Calibri"/>
                    </w:rPr>
                  </w:pPr>
                  <w:r w:rsidRPr="00406B65">
                    <w:rPr>
                      <w:rFonts w:ascii="Calibri" w:hAnsi="Calibri"/>
                      <w:b/>
                    </w:rPr>
                    <w:t>Name</w:t>
                  </w:r>
                </w:p>
              </w:tc>
              <w:tc>
                <w:tcPr>
                  <w:tcW w:w="2402" w:type="dxa"/>
                  <w:tcMar>
                    <w:left w:w="108" w:type="dxa"/>
                    <w:right w:w="108" w:type="dxa"/>
                  </w:tcMar>
                </w:tcPr>
                <w:p w14:paraId="1B285384" w14:textId="77777777" w:rsidR="00307F57" w:rsidRPr="00406B65" w:rsidRDefault="00307F57" w:rsidP="00307F57">
                  <w:pPr>
                    <w:rPr>
                      <w:rFonts w:ascii="Calibri" w:hAnsi="Calibri" w:cs="Calibri"/>
                    </w:rPr>
                  </w:pPr>
                  <w:r w:rsidRPr="00406B65">
                    <w:rPr>
                      <w:rFonts w:ascii="Calibri" w:hAnsi="Calibri"/>
                      <w:b/>
                    </w:rPr>
                    <w:t>Description</w:t>
                  </w:r>
                </w:p>
              </w:tc>
              <w:tc>
                <w:tcPr>
                  <w:tcW w:w="2467" w:type="dxa"/>
                  <w:tcMar>
                    <w:left w:w="108" w:type="dxa"/>
                    <w:right w:w="108" w:type="dxa"/>
                  </w:tcMar>
                </w:tcPr>
                <w:p w14:paraId="7518B635" w14:textId="77777777" w:rsidR="00307F57" w:rsidRPr="00406B65" w:rsidRDefault="00307F57" w:rsidP="00307F57">
                  <w:pPr>
                    <w:rPr>
                      <w:rFonts w:ascii="Calibri" w:hAnsi="Calibri" w:cs="Calibri"/>
                    </w:rPr>
                  </w:pPr>
                  <w:r w:rsidRPr="00406B65">
                    <w:rPr>
                      <w:rFonts w:ascii="Calibri" w:hAnsi="Calibri"/>
                      <w:b/>
                    </w:rPr>
                    <w:t>Data Source</w:t>
                  </w:r>
                </w:p>
              </w:tc>
              <w:tc>
                <w:tcPr>
                  <w:tcW w:w="1361" w:type="dxa"/>
                  <w:tcMar>
                    <w:left w:w="108" w:type="dxa"/>
                    <w:right w:w="108" w:type="dxa"/>
                  </w:tcMar>
                </w:tcPr>
                <w:p w14:paraId="5013057D" w14:textId="77777777" w:rsidR="00307F57" w:rsidRPr="00406B65" w:rsidRDefault="00307F57" w:rsidP="00307F57">
                  <w:pPr>
                    <w:rPr>
                      <w:rFonts w:ascii="Calibri" w:hAnsi="Calibri" w:cs="Calibri"/>
                    </w:rPr>
                  </w:pPr>
                  <w:r w:rsidRPr="00406B65">
                    <w:rPr>
                      <w:rFonts w:ascii="Calibri" w:hAnsi="Calibri"/>
                      <w:b/>
                    </w:rPr>
                    <w:t>Update Frequency</w:t>
                  </w:r>
                </w:p>
              </w:tc>
              <w:tc>
                <w:tcPr>
                  <w:tcW w:w="1480" w:type="dxa"/>
                  <w:tcMar>
                    <w:left w:w="108" w:type="dxa"/>
                    <w:right w:w="108" w:type="dxa"/>
                  </w:tcMar>
                </w:tcPr>
                <w:p w14:paraId="04C67E88" w14:textId="77777777" w:rsidR="00307F57" w:rsidRPr="00406B65" w:rsidRDefault="00307F57" w:rsidP="00307F57">
                  <w:pPr>
                    <w:rPr>
                      <w:rFonts w:ascii="Calibri" w:hAnsi="Calibri" w:cs="Calibri"/>
                    </w:rPr>
                  </w:pPr>
                  <w:r w:rsidRPr="00406B65">
                    <w:rPr>
                      <w:rFonts w:ascii="Calibri" w:hAnsi="Calibri"/>
                      <w:b/>
                    </w:rPr>
                    <w:t>Notes</w:t>
                  </w:r>
                </w:p>
              </w:tc>
            </w:tr>
            <w:tr w:rsidR="00307F57" w:rsidRPr="00421B9C" w14:paraId="579B2BBD" w14:textId="77777777" w:rsidTr="00307F57">
              <w:trPr>
                <w:trHeight w:val="620"/>
              </w:trPr>
              <w:tc>
                <w:tcPr>
                  <w:tcW w:w="1753" w:type="dxa"/>
                  <w:tcMar>
                    <w:left w:w="108" w:type="dxa"/>
                    <w:right w:w="108" w:type="dxa"/>
                  </w:tcMar>
                </w:tcPr>
                <w:p w14:paraId="29F619B3" w14:textId="77777777" w:rsidR="00307F57" w:rsidRPr="001C4793" w:rsidRDefault="00307F57" w:rsidP="00307F57">
                  <w:pPr>
                    <w:rPr>
                      <w:rFonts w:asciiTheme="minorHAnsi" w:hAnsiTheme="minorHAnsi" w:cstheme="minorHAnsi"/>
                      <w:sz w:val="22"/>
                      <w:szCs w:val="22"/>
                    </w:rPr>
                  </w:pPr>
                  <w:r w:rsidRPr="001C4793">
                    <w:rPr>
                      <w:rFonts w:asciiTheme="minorHAnsi" w:hAnsiTheme="minorHAnsi" w:cstheme="minorHAnsi"/>
                      <w:sz w:val="22"/>
                      <w:szCs w:val="22"/>
                    </w:rPr>
                    <w:t xml:space="preserve">Presence of </w:t>
                  </w:r>
                  <w:proofErr w:type="spellStart"/>
                  <w:r w:rsidRPr="00ED794B">
                    <w:rPr>
                      <w:rFonts w:asciiTheme="minorHAnsi" w:hAnsiTheme="minorHAnsi" w:cstheme="minorHAnsi"/>
                      <w:i/>
                      <w:iCs/>
                      <w:sz w:val="22"/>
                      <w:szCs w:val="22"/>
                    </w:rPr>
                    <w:t>Heterotheca</w:t>
                  </w:r>
                  <w:proofErr w:type="spellEnd"/>
                  <w:r w:rsidRPr="00ED794B">
                    <w:rPr>
                      <w:rFonts w:asciiTheme="minorHAnsi" w:hAnsiTheme="minorHAnsi" w:cstheme="minorHAnsi"/>
                      <w:i/>
                      <w:iCs/>
                      <w:sz w:val="22"/>
                      <w:szCs w:val="22"/>
                    </w:rPr>
                    <w:t xml:space="preserve"> </w:t>
                  </w:r>
                  <w:proofErr w:type="spellStart"/>
                  <w:r w:rsidRPr="00ED794B">
                    <w:rPr>
                      <w:rFonts w:asciiTheme="minorHAnsi" w:hAnsiTheme="minorHAnsi" w:cstheme="minorHAnsi"/>
                      <w:i/>
                      <w:iCs/>
                      <w:sz w:val="22"/>
                      <w:szCs w:val="22"/>
                    </w:rPr>
                    <w:t>subaxillaris</w:t>
                  </w:r>
                  <w:proofErr w:type="spellEnd"/>
                </w:p>
              </w:tc>
              <w:tc>
                <w:tcPr>
                  <w:tcW w:w="2402" w:type="dxa"/>
                  <w:tcMar>
                    <w:left w:w="108" w:type="dxa"/>
                    <w:right w:w="108" w:type="dxa"/>
                  </w:tcMar>
                </w:tcPr>
                <w:p w14:paraId="6144BC8B" w14:textId="77777777" w:rsidR="00307F57" w:rsidRPr="001C4793" w:rsidRDefault="00307F57" w:rsidP="00307F57">
                  <w:pPr>
                    <w:rPr>
                      <w:rFonts w:asciiTheme="minorHAnsi" w:hAnsiTheme="minorHAnsi" w:cstheme="minorHAnsi"/>
                      <w:sz w:val="22"/>
                      <w:szCs w:val="22"/>
                    </w:rPr>
                  </w:pPr>
                  <w:r w:rsidRPr="001C4793">
                    <w:rPr>
                      <w:rFonts w:asciiTheme="minorHAnsi" w:hAnsiTheme="minorHAnsi" w:cstheme="minorHAnsi"/>
                      <w:sz w:val="22"/>
                      <w:szCs w:val="22"/>
                    </w:rPr>
                    <w:t>Estimation about the extension in surface of removed  plants</w:t>
                  </w:r>
                </w:p>
              </w:tc>
              <w:tc>
                <w:tcPr>
                  <w:tcW w:w="2467" w:type="dxa"/>
                  <w:tcMar>
                    <w:left w:w="108" w:type="dxa"/>
                    <w:right w:w="108" w:type="dxa"/>
                  </w:tcMar>
                </w:tcPr>
                <w:p w14:paraId="25021C81" w14:textId="77777777" w:rsidR="00307F57" w:rsidRPr="001C4793" w:rsidRDefault="00307F57" w:rsidP="00307F57">
                  <w:pPr>
                    <w:rPr>
                      <w:rFonts w:asciiTheme="minorHAnsi" w:hAnsiTheme="minorHAnsi" w:cstheme="minorHAnsi"/>
                      <w:sz w:val="22"/>
                      <w:szCs w:val="22"/>
                    </w:rPr>
                  </w:pPr>
                </w:p>
              </w:tc>
              <w:tc>
                <w:tcPr>
                  <w:tcW w:w="1361" w:type="dxa"/>
                  <w:tcMar>
                    <w:left w:w="108" w:type="dxa"/>
                    <w:right w:w="108" w:type="dxa"/>
                  </w:tcMar>
                </w:tcPr>
                <w:p w14:paraId="5D0C4BF1" w14:textId="77777777" w:rsidR="00307F57" w:rsidRPr="001C4793" w:rsidRDefault="00307F57" w:rsidP="00307F57">
                  <w:pPr>
                    <w:rPr>
                      <w:rFonts w:asciiTheme="minorHAnsi" w:hAnsiTheme="minorHAnsi" w:cstheme="minorHAnsi"/>
                      <w:sz w:val="22"/>
                      <w:szCs w:val="22"/>
                    </w:rPr>
                  </w:pPr>
                  <w:r w:rsidRPr="001C4793">
                    <w:rPr>
                      <w:rFonts w:asciiTheme="minorHAnsi" w:hAnsiTheme="minorHAnsi" w:cstheme="minorHAnsi"/>
                      <w:sz w:val="22"/>
                      <w:szCs w:val="22"/>
                    </w:rPr>
                    <w:t>Annual</w:t>
                  </w:r>
                </w:p>
              </w:tc>
              <w:tc>
                <w:tcPr>
                  <w:tcW w:w="1480" w:type="dxa"/>
                  <w:tcMar>
                    <w:left w:w="108" w:type="dxa"/>
                    <w:right w:w="108" w:type="dxa"/>
                  </w:tcMar>
                </w:tcPr>
                <w:p w14:paraId="3BCA368A" w14:textId="77777777" w:rsidR="00307F57" w:rsidRPr="001C4793" w:rsidRDefault="00307F57" w:rsidP="00307F57">
                  <w:pPr>
                    <w:rPr>
                      <w:rFonts w:asciiTheme="minorHAnsi" w:hAnsiTheme="minorHAnsi" w:cstheme="minorHAnsi"/>
                      <w:sz w:val="22"/>
                      <w:szCs w:val="22"/>
                    </w:rPr>
                  </w:pPr>
                  <w:r w:rsidRPr="001C4793">
                    <w:rPr>
                      <w:rFonts w:asciiTheme="minorHAnsi" w:hAnsiTheme="minorHAnsi" w:cstheme="minorHAnsi"/>
                      <w:sz w:val="22"/>
                      <w:szCs w:val="22"/>
                    </w:rPr>
                    <w:t>Removed every year by hand</w:t>
                  </w:r>
                </w:p>
              </w:tc>
            </w:tr>
            <w:tr w:rsidR="00307F57" w:rsidRPr="00421B9C" w14:paraId="2DF66258" w14:textId="77777777" w:rsidTr="00307F57">
              <w:trPr>
                <w:trHeight w:val="620"/>
              </w:trPr>
              <w:tc>
                <w:tcPr>
                  <w:tcW w:w="1753" w:type="dxa"/>
                  <w:tcMar>
                    <w:left w:w="108" w:type="dxa"/>
                    <w:right w:w="108" w:type="dxa"/>
                  </w:tcMar>
                </w:tcPr>
                <w:p w14:paraId="76E9E92B" w14:textId="77777777" w:rsidR="00307F57" w:rsidRDefault="00307F57" w:rsidP="00307F57">
                  <w:pPr>
                    <w:rPr>
                      <w:rFonts w:asciiTheme="minorHAnsi" w:hAnsiTheme="minorHAnsi" w:cstheme="minorHAnsi"/>
                      <w:sz w:val="22"/>
                      <w:szCs w:val="22"/>
                    </w:rPr>
                  </w:pPr>
                </w:p>
                <w:p w14:paraId="06A30BF6" w14:textId="77777777" w:rsidR="00307F57" w:rsidRPr="003B3061" w:rsidRDefault="00307F57" w:rsidP="00307F57">
                  <w:pPr>
                    <w:rPr>
                      <w:rFonts w:asciiTheme="minorHAnsi" w:hAnsiTheme="minorHAnsi" w:cstheme="minorHAnsi"/>
                      <w:sz w:val="22"/>
                      <w:szCs w:val="22"/>
                    </w:rPr>
                  </w:pPr>
                  <w:r w:rsidRPr="003B3061">
                    <w:rPr>
                      <w:rFonts w:asciiTheme="minorHAnsi" w:hAnsiTheme="minorHAnsi" w:cstheme="minorHAnsi"/>
                      <w:sz w:val="22"/>
                      <w:szCs w:val="22"/>
                    </w:rPr>
                    <w:t xml:space="preserve">Terrestrial Invasive Species </w:t>
                  </w:r>
                </w:p>
              </w:tc>
              <w:tc>
                <w:tcPr>
                  <w:tcW w:w="2402" w:type="dxa"/>
                  <w:tcMar>
                    <w:left w:w="108" w:type="dxa"/>
                    <w:right w:w="108" w:type="dxa"/>
                  </w:tcMar>
                </w:tcPr>
                <w:p w14:paraId="380EA13A" w14:textId="77777777" w:rsidR="00307F57" w:rsidRPr="003B3061" w:rsidRDefault="00307F57" w:rsidP="00307F57">
                  <w:pPr>
                    <w:rPr>
                      <w:rFonts w:asciiTheme="minorHAnsi" w:hAnsiTheme="minorHAnsi" w:cstheme="minorHAnsi"/>
                      <w:sz w:val="22"/>
                      <w:szCs w:val="22"/>
                    </w:rPr>
                  </w:pPr>
                  <w:r w:rsidRPr="003B3061">
                    <w:rPr>
                      <w:rFonts w:asciiTheme="minorHAnsi" w:hAnsiTheme="minorHAnsi" w:cstheme="minorHAnsi"/>
                      <w:sz w:val="22"/>
                      <w:szCs w:val="22"/>
                    </w:rPr>
                    <w:t>Field survey for plant species (invasive and endem</w:t>
                  </w:r>
                  <w:r>
                    <w:rPr>
                      <w:rFonts w:asciiTheme="minorHAnsi" w:hAnsiTheme="minorHAnsi" w:cstheme="minorHAnsi"/>
                      <w:sz w:val="22"/>
                      <w:szCs w:val="22"/>
                    </w:rPr>
                    <w:t xml:space="preserve">ic species). </w:t>
                  </w:r>
                </w:p>
              </w:tc>
              <w:tc>
                <w:tcPr>
                  <w:tcW w:w="2467" w:type="dxa"/>
                  <w:tcMar>
                    <w:left w:w="108" w:type="dxa"/>
                    <w:right w:w="108" w:type="dxa"/>
                  </w:tcMar>
                </w:tcPr>
                <w:p w14:paraId="244C0524" w14:textId="77777777" w:rsidR="00307F57" w:rsidRPr="003B3061" w:rsidRDefault="00307F57" w:rsidP="00307F57">
                  <w:pPr>
                    <w:rPr>
                      <w:rFonts w:asciiTheme="minorHAnsi" w:hAnsiTheme="minorHAnsi" w:cstheme="minorHAnsi"/>
                      <w:sz w:val="22"/>
                      <w:szCs w:val="22"/>
                    </w:rPr>
                  </w:pPr>
                  <w:r w:rsidRPr="003B3061">
                    <w:rPr>
                      <w:rFonts w:asciiTheme="minorHAnsi" w:hAnsiTheme="minorHAnsi" w:cstheme="minorHAnsi"/>
                      <w:sz w:val="22"/>
                      <w:szCs w:val="22"/>
                    </w:rPr>
                    <w:t xml:space="preserve">Field survey has done by Lebanese university student under supervision of TCNR project Manager </w:t>
                  </w:r>
                  <w:r>
                    <w:rPr>
                      <w:rFonts w:asciiTheme="minorHAnsi" w:hAnsiTheme="minorHAnsi" w:cstheme="minorHAnsi"/>
                      <w:sz w:val="22"/>
                      <w:szCs w:val="22"/>
                    </w:rPr>
                    <w:t>on August 2023</w:t>
                  </w:r>
                </w:p>
              </w:tc>
              <w:tc>
                <w:tcPr>
                  <w:tcW w:w="1361" w:type="dxa"/>
                  <w:tcMar>
                    <w:left w:w="108" w:type="dxa"/>
                    <w:right w:w="108" w:type="dxa"/>
                  </w:tcMar>
                </w:tcPr>
                <w:p w14:paraId="136DEC1B" w14:textId="77777777" w:rsidR="00307F57" w:rsidRPr="003B3061" w:rsidRDefault="00307F57" w:rsidP="00307F57">
                  <w:pPr>
                    <w:rPr>
                      <w:rFonts w:asciiTheme="minorHAnsi" w:hAnsiTheme="minorHAnsi" w:cstheme="minorHAnsi"/>
                      <w:sz w:val="22"/>
                      <w:szCs w:val="22"/>
                    </w:rPr>
                  </w:pPr>
                </w:p>
                <w:p w14:paraId="7B0779DB" w14:textId="77777777" w:rsidR="00307F57" w:rsidRPr="003B3061" w:rsidRDefault="00307F57" w:rsidP="00307F57">
                  <w:pPr>
                    <w:rPr>
                      <w:rFonts w:asciiTheme="minorHAnsi" w:hAnsiTheme="minorHAnsi" w:cstheme="minorHAnsi"/>
                      <w:sz w:val="22"/>
                      <w:szCs w:val="22"/>
                    </w:rPr>
                  </w:pPr>
                  <w:r w:rsidRPr="003B3061">
                    <w:rPr>
                      <w:rFonts w:asciiTheme="minorHAnsi" w:hAnsiTheme="minorHAnsi" w:cstheme="minorHAnsi"/>
                      <w:sz w:val="22"/>
                      <w:szCs w:val="22"/>
                    </w:rPr>
                    <w:t xml:space="preserve">Annual </w:t>
                  </w:r>
                </w:p>
              </w:tc>
              <w:tc>
                <w:tcPr>
                  <w:tcW w:w="1480" w:type="dxa"/>
                  <w:tcMar>
                    <w:left w:w="108" w:type="dxa"/>
                    <w:right w:w="108" w:type="dxa"/>
                  </w:tcMar>
                </w:tcPr>
                <w:p w14:paraId="68DAD3A5" w14:textId="77777777" w:rsidR="00307F57" w:rsidRPr="003B3061" w:rsidRDefault="00307F57" w:rsidP="00307F57">
                  <w:pPr>
                    <w:rPr>
                      <w:rFonts w:asciiTheme="minorHAnsi" w:hAnsiTheme="minorHAnsi" w:cstheme="minorHAnsi"/>
                      <w:sz w:val="22"/>
                      <w:szCs w:val="22"/>
                    </w:rPr>
                  </w:pPr>
                  <w:r w:rsidRPr="003B3061">
                    <w:rPr>
                      <w:rFonts w:asciiTheme="minorHAnsi" w:hAnsiTheme="minorHAnsi" w:cstheme="minorHAnsi"/>
                      <w:sz w:val="22"/>
                      <w:szCs w:val="22"/>
                    </w:rPr>
                    <w:t>Scheduled to remove by hands</w:t>
                  </w:r>
                </w:p>
              </w:tc>
            </w:tr>
          </w:tbl>
          <w:p w14:paraId="1896DAF4" w14:textId="77777777" w:rsidR="00C95E84" w:rsidRDefault="00C95E84" w:rsidP="00C95E84">
            <w:pPr>
              <w:rPr>
                <w:rFonts w:asciiTheme="minorHAnsi" w:hAnsiTheme="minorHAnsi" w:cstheme="minorHAnsi"/>
                <w:sz w:val="22"/>
                <w:szCs w:val="22"/>
                <w:lang w:val="en-GB"/>
              </w:rPr>
            </w:pPr>
          </w:p>
          <w:p w14:paraId="6E5A7870" w14:textId="77777777" w:rsidR="00C95E84" w:rsidRDefault="00C95E84" w:rsidP="00C95E84">
            <w:pPr>
              <w:rPr>
                <w:rFonts w:asciiTheme="minorHAnsi" w:hAnsiTheme="minorHAnsi" w:cstheme="minorHAnsi"/>
                <w:sz w:val="22"/>
                <w:szCs w:val="22"/>
                <w:lang w:val="en-GB"/>
              </w:rPr>
            </w:pPr>
          </w:p>
          <w:tbl>
            <w:tblPr>
              <w:tblStyle w:val="TableSimple1"/>
              <w:tblpPr w:leftFromText="180" w:rightFromText="180" w:vertAnchor="text" w:horzAnchor="margin" w:tblpY="-20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3"/>
              <w:gridCol w:w="1650"/>
              <w:gridCol w:w="1975"/>
              <w:gridCol w:w="2126"/>
              <w:gridCol w:w="2127"/>
            </w:tblGrid>
            <w:tr w:rsidR="00307F57" w:rsidRPr="00E17FAD" w14:paraId="444ED782" w14:textId="77777777" w:rsidTr="00307F57">
              <w:trPr>
                <w:cnfStyle w:val="100000000000" w:firstRow="1" w:lastRow="0" w:firstColumn="0" w:lastColumn="0" w:oddVBand="0" w:evenVBand="0" w:oddHBand="0" w:evenHBand="0" w:firstRowFirstColumn="0" w:firstRowLastColumn="0" w:lastRowFirstColumn="0" w:lastRowLastColumn="0"/>
              </w:trPr>
              <w:tc>
                <w:tcPr>
                  <w:tcW w:w="9321" w:type="dxa"/>
                  <w:gridSpan w:val="5"/>
                  <w:tcBorders>
                    <w:bottom w:val="none" w:sz="0" w:space="0" w:color="auto"/>
                  </w:tcBorders>
                  <w:tcMar>
                    <w:left w:w="108" w:type="dxa"/>
                    <w:right w:w="108" w:type="dxa"/>
                  </w:tcMar>
                </w:tcPr>
                <w:p w14:paraId="75FEA00C" w14:textId="77777777" w:rsidR="00307F57" w:rsidRPr="00EF20D4" w:rsidRDefault="00307F57" w:rsidP="00307F57">
                  <w:pPr>
                    <w:widowControl/>
                    <w:suppressAutoHyphens w:val="0"/>
                    <w:autoSpaceDE w:val="0"/>
                    <w:autoSpaceDN w:val="0"/>
                    <w:adjustRightInd w:val="0"/>
                    <w:jc w:val="both"/>
                    <w:rPr>
                      <w:rFonts w:asciiTheme="minorHAnsi" w:eastAsiaTheme="minorEastAsia" w:hAnsiTheme="minorHAnsi" w:cs="Arial"/>
                      <w:bCs/>
                      <w:kern w:val="0"/>
                      <w:sz w:val="22"/>
                      <w:lang w:val="en-GB" w:eastAsia="en-GB" w:bidi="ar-SA"/>
                    </w:rPr>
                  </w:pPr>
                  <w:r w:rsidRPr="00EF20D4">
                    <w:rPr>
                      <w:rFonts w:asciiTheme="minorHAnsi" w:eastAsiaTheme="minorEastAsia" w:hAnsiTheme="minorHAnsi" w:cs="Calibri"/>
                      <w:bCs/>
                      <w:kern w:val="0"/>
                      <w:sz w:val="22"/>
                      <w:lang w:val="en-GB" w:eastAsia="en-GB" w:bidi="ar-SA"/>
                    </w:rPr>
                    <w:t xml:space="preserve">Indicators attached to component: </w:t>
                  </w:r>
                  <w:r w:rsidRPr="00EF20D4">
                    <w:rPr>
                      <w:rFonts w:asciiTheme="minorHAnsi" w:eastAsiaTheme="minorEastAsia" w:hAnsiTheme="minorHAnsi" w:cs="Arial"/>
                      <w:bCs/>
                      <w:kern w:val="0"/>
                      <w:sz w:val="22"/>
                      <w:lang w:val="en-GB" w:eastAsia="en-GB" w:bidi="ar-SA"/>
                    </w:rPr>
                    <w:t xml:space="preserve">[Endemic species (Id=30)] -&gt; </w:t>
                  </w:r>
                  <w:r w:rsidRPr="00EF20D4">
                    <w:rPr>
                      <w:rFonts w:asciiTheme="minorHAnsi" w:eastAsiaTheme="minorEastAsia" w:hAnsiTheme="minorHAnsi" w:cs="Calibri"/>
                      <w:bCs/>
                      <w:kern w:val="0"/>
                      <w:sz w:val="22"/>
                      <w:lang w:val="en-GB" w:eastAsia="en-GB" w:bidi="ar-SA"/>
                    </w:rPr>
                    <w:t>Terrestrial Species (Id=31)</w:t>
                  </w:r>
                </w:p>
              </w:tc>
            </w:tr>
            <w:tr w:rsidR="00307F57" w:rsidRPr="00E17FAD" w14:paraId="174A88EF" w14:textId="77777777" w:rsidTr="00307F57">
              <w:tc>
                <w:tcPr>
                  <w:tcW w:w="1443" w:type="dxa"/>
                  <w:tcMar>
                    <w:left w:w="108" w:type="dxa"/>
                    <w:right w:w="108" w:type="dxa"/>
                  </w:tcMar>
                </w:tcPr>
                <w:p w14:paraId="1FAE667A" w14:textId="77777777" w:rsidR="00307F57" w:rsidRPr="00E17FAD" w:rsidRDefault="00307F57" w:rsidP="00307F57">
                  <w:pPr>
                    <w:widowControl/>
                    <w:suppressAutoHyphens w:val="0"/>
                    <w:rPr>
                      <w:rFonts w:asciiTheme="minorHAnsi" w:eastAsiaTheme="minorEastAsia" w:hAnsiTheme="minorHAnsi" w:cs="Arial"/>
                      <w:kern w:val="0"/>
                      <w:sz w:val="22"/>
                      <w:lang w:eastAsia="en-GB" w:bidi="ar-SA"/>
                    </w:rPr>
                  </w:pPr>
                  <w:r w:rsidRPr="00E17FAD">
                    <w:rPr>
                      <w:rFonts w:asciiTheme="minorHAnsi" w:eastAsiaTheme="minorEastAsia" w:hAnsiTheme="minorHAnsi" w:cs="Calibri"/>
                      <w:b/>
                      <w:kern w:val="0"/>
                      <w:sz w:val="22"/>
                      <w:lang w:eastAsia="en-GB" w:bidi="ar-SA"/>
                    </w:rPr>
                    <w:t>Name</w:t>
                  </w:r>
                </w:p>
              </w:tc>
              <w:tc>
                <w:tcPr>
                  <w:tcW w:w="1650" w:type="dxa"/>
                  <w:tcMar>
                    <w:left w:w="108" w:type="dxa"/>
                    <w:right w:w="108" w:type="dxa"/>
                  </w:tcMar>
                </w:tcPr>
                <w:p w14:paraId="009E1E68" w14:textId="77777777" w:rsidR="00307F57" w:rsidRPr="00E17FAD" w:rsidRDefault="00307F57" w:rsidP="00307F57">
                  <w:pPr>
                    <w:widowControl/>
                    <w:suppressAutoHyphens w:val="0"/>
                    <w:rPr>
                      <w:rFonts w:asciiTheme="minorHAnsi" w:eastAsiaTheme="minorEastAsia" w:hAnsiTheme="minorHAnsi" w:cs="Arial"/>
                      <w:kern w:val="0"/>
                      <w:sz w:val="22"/>
                      <w:lang w:eastAsia="en-GB" w:bidi="ar-SA"/>
                    </w:rPr>
                  </w:pPr>
                  <w:r w:rsidRPr="00E17FAD">
                    <w:rPr>
                      <w:rFonts w:asciiTheme="minorHAnsi" w:eastAsiaTheme="minorEastAsia" w:hAnsiTheme="minorHAnsi" w:cs="Calibri"/>
                      <w:b/>
                      <w:kern w:val="0"/>
                      <w:sz w:val="22"/>
                      <w:lang w:eastAsia="en-GB" w:bidi="ar-SA"/>
                    </w:rPr>
                    <w:t>Description</w:t>
                  </w:r>
                </w:p>
              </w:tc>
              <w:tc>
                <w:tcPr>
                  <w:tcW w:w="1975" w:type="dxa"/>
                  <w:tcMar>
                    <w:left w:w="108" w:type="dxa"/>
                    <w:right w:w="108" w:type="dxa"/>
                  </w:tcMar>
                </w:tcPr>
                <w:p w14:paraId="4D012537" w14:textId="77777777" w:rsidR="00307F57" w:rsidRPr="00E17FAD" w:rsidRDefault="00307F57" w:rsidP="00307F57">
                  <w:pPr>
                    <w:widowControl/>
                    <w:suppressAutoHyphens w:val="0"/>
                    <w:rPr>
                      <w:rFonts w:asciiTheme="minorHAnsi" w:eastAsiaTheme="minorEastAsia" w:hAnsiTheme="minorHAnsi" w:cs="Arial"/>
                      <w:kern w:val="0"/>
                      <w:sz w:val="22"/>
                      <w:lang w:eastAsia="en-GB" w:bidi="ar-SA"/>
                    </w:rPr>
                  </w:pPr>
                  <w:r w:rsidRPr="00E17FAD">
                    <w:rPr>
                      <w:rFonts w:asciiTheme="minorHAnsi" w:eastAsiaTheme="minorEastAsia" w:hAnsiTheme="minorHAnsi" w:cs="Calibri"/>
                      <w:b/>
                      <w:kern w:val="0"/>
                      <w:sz w:val="22"/>
                      <w:lang w:eastAsia="en-GB" w:bidi="ar-SA"/>
                    </w:rPr>
                    <w:t>DataSource</w:t>
                  </w:r>
                </w:p>
              </w:tc>
              <w:tc>
                <w:tcPr>
                  <w:tcW w:w="2126" w:type="dxa"/>
                  <w:tcMar>
                    <w:left w:w="108" w:type="dxa"/>
                    <w:right w:w="108" w:type="dxa"/>
                  </w:tcMar>
                </w:tcPr>
                <w:p w14:paraId="3FFD99FB" w14:textId="77777777" w:rsidR="00307F57" w:rsidRPr="00E17FAD" w:rsidRDefault="00307F57" w:rsidP="00307F57">
                  <w:pPr>
                    <w:widowControl/>
                    <w:suppressAutoHyphens w:val="0"/>
                    <w:rPr>
                      <w:rFonts w:asciiTheme="minorHAnsi" w:eastAsiaTheme="minorEastAsia" w:hAnsiTheme="minorHAnsi" w:cs="Arial"/>
                      <w:kern w:val="0"/>
                      <w:sz w:val="22"/>
                      <w:lang w:eastAsia="en-GB" w:bidi="ar-SA"/>
                    </w:rPr>
                  </w:pPr>
                  <w:r w:rsidRPr="00E17FAD">
                    <w:rPr>
                      <w:rFonts w:asciiTheme="minorHAnsi" w:eastAsiaTheme="minorEastAsia" w:hAnsiTheme="minorHAnsi" w:cs="Calibri"/>
                      <w:b/>
                      <w:kern w:val="0"/>
                      <w:sz w:val="22"/>
                      <w:lang w:eastAsia="en-GB" w:bidi="ar-SA"/>
                    </w:rPr>
                    <w:t>UpdateFrequency</w:t>
                  </w:r>
                </w:p>
              </w:tc>
              <w:tc>
                <w:tcPr>
                  <w:tcW w:w="2127" w:type="dxa"/>
                  <w:tcMar>
                    <w:left w:w="108" w:type="dxa"/>
                    <w:right w:w="108" w:type="dxa"/>
                  </w:tcMar>
                </w:tcPr>
                <w:p w14:paraId="7F08FFCE" w14:textId="77777777" w:rsidR="00307F57" w:rsidRPr="00E17FAD" w:rsidRDefault="00307F57" w:rsidP="00307F57">
                  <w:pPr>
                    <w:widowControl/>
                    <w:suppressAutoHyphens w:val="0"/>
                    <w:rPr>
                      <w:rFonts w:asciiTheme="minorHAnsi" w:eastAsiaTheme="minorEastAsia" w:hAnsiTheme="minorHAnsi" w:cs="Arial"/>
                      <w:kern w:val="0"/>
                      <w:sz w:val="22"/>
                      <w:lang w:eastAsia="en-GB" w:bidi="ar-SA"/>
                    </w:rPr>
                  </w:pPr>
                  <w:r w:rsidRPr="00E17FAD">
                    <w:rPr>
                      <w:rFonts w:asciiTheme="minorHAnsi" w:eastAsiaTheme="minorEastAsia" w:hAnsiTheme="minorHAnsi" w:cs="Calibri"/>
                      <w:b/>
                      <w:kern w:val="0"/>
                      <w:sz w:val="22"/>
                      <w:lang w:eastAsia="en-GB" w:bidi="ar-SA"/>
                    </w:rPr>
                    <w:t>Notes</w:t>
                  </w:r>
                </w:p>
              </w:tc>
            </w:tr>
            <w:tr w:rsidR="00307F57" w:rsidRPr="00E17FAD" w14:paraId="7515963A" w14:textId="77777777" w:rsidTr="00307F57">
              <w:tc>
                <w:tcPr>
                  <w:tcW w:w="1443" w:type="dxa"/>
                  <w:tcMar>
                    <w:left w:w="108" w:type="dxa"/>
                    <w:right w:w="108" w:type="dxa"/>
                  </w:tcMar>
                </w:tcPr>
                <w:p w14:paraId="2173FF7C" w14:textId="77777777" w:rsidR="00307F57" w:rsidRPr="00E17FAD" w:rsidRDefault="00307F57" w:rsidP="00307F57">
                  <w:pPr>
                    <w:widowControl/>
                    <w:suppressAutoHyphens w:val="0"/>
                    <w:rPr>
                      <w:rFonts w:asciiTheme="minorHAnsi" w:eastAsiaTheme="minorEastAsia" w:hAnsiTheme="minorHAnsi" w:cs="Arial"/>
                      <w:kern w:val="0"/>
                      <w:sz w:val="22"/>
                      <w:lang w:eastAsia="en-GB" w:bidi="ar-SA"/>
                    </w:rPr>
                  </w:pPr>
                  <w:r w:rsidRPr="00E17FAD">
                    <w:rPr>
                      <w:rFonts w:asciiTheme="minorHAnsi" w:eastAsiaTheme="minorEastAsia" w:hAnsiTheme="minorHAnsi" w:cs="Calibri"/>
                      <w:kern w:val="0"/>
                      <w:sz w:val="22"/>
                      <w:lang w:eastAsia="en-GB" w:bidi="ar-SA"/>
                    </w:rPr>
                    <w:t>Presence of Astragalus beritheus</w:t>
                  </w:r>
                </w:p>
              </w:tc>
              <w:tc>
                <w:tcPr>
                  <w:tcW w:w="1650" w:type="dxa"/>
                  <w:tcMar>
                    <w:left w:w="108" w:type="dxa"/>
                    <w:right w:w="108" w:type="dxa"/>
                  </w:tcMar>
                </w:tcPr>
                <w:p w14:paraId="7A1CF689" w14:textId="77777777" w:rsidR="00307F57" w:rsidRPr="00E17FAD" w:rsidRDefault="00307F57" w:rsidP="00307F57">
                  <w:pPr>
                    <w:widowControl/>
                    <w:suppressAutoHyphens w:val="0"/>
                    <w:rPr>
                      <w:rFonts w:asciiTheme="minorHAnsi" w:eastAsiaTheme="minorEastAsia" w:hAnsiTheme="minorHAnsi" w:cs="Arial"/>
                      <w:kern w:val="0"/>
                      <w:sz w:val="22"/>
                      <w:lang w:eastAsia="en-GB" w:bidi="ar-SA"/>
                    </w:rPr>
                  </w:pPr>
                  <w:r w:rsidRPr="00E17FAD">
                    <w:rPr>
                      <w:rFonts w:asciiTheme="minorHAnsi" w:eastAsiaTheme="minorEastAsia" w:hAnsiTheme="minorHAnsi" w:cs="Calibri"/>
                      <w:kern w:val="0"/>
                      <w:sz w:val="22"/>
                      <w:lang w:eastAsia="en-GB" w:bidi="ar-SA"/>
                    </w:rPr>
                    <w:t>Presence and distribution of the species</w:t>
                  </w:r>
                </w:p>
              </w:tc>
              <w:tc>
                <w:tcPr>
                  <w:tcW w:w="1975" w:type="dxa"/>
                  <w:tcMar>
                    <w:left w:w="108" w:type="dxa"/>
                    <w:right w:w="108" w:type="dxa"/>
                  </w:tcMar>
                </w:tcPr>
                <w:p w14:paraId="442AD257" w14:textId="77777777" w:rsidR="00307F57" w:rsidRPr="00E17FAD" w:rsidRDefault="00307F57" w:rsidP="00307F57">
                  <w:pPr>
                    <w:widowControl/>
                    <w:suppressAutoHyphens w:val="0"/>
                    <w:rPr>
                      <w:rFonts w:asciiTheme="minorHAnsi" w:eastAsiaTheme="minorEastAsia" w:hAnsiTheme="minorHAnsi" w:cs="Calibri"/>
                      <w:kern w:val="0"/>
                      <w:sz w:val="22"/>
                      <w:lang w:eastAsia="en-GB" w:bidi="ar-SA"/>
                    </w:rPr>
                  </w:pPr>
                </w:p>
              </w:tc>
              <w:tc>
                <w:tcPr>
                  <w:tcW w:w="2126" w:type="dxa"/>
                  <w:tcMar>
                    <w:left w:w="108" w:type="dxa"/>
                    <w:right w:w="108" w:type="dxa"/>
                  </w:tcMar>
                </w:tcPr>
                <w:p w14:paraId="39D43516" w14:textId="77777777" w:rsidR="00307F57" w:rsidRPr="00E17FAD" w:rsidRDefault="00307F57" w:rsidP="00307F57">
                  <w:pPr>
                    <w:widowControl/>
                    <w:suppressAutoHyphens w:val="0"/>
                    <w:rPr>
                      <w:rFonts w:asciiTheme="minorHAnsi" w:eastAsiaTheme="minorEastAsia" w:hAnsiTheme="minorHAnsi" w:cs="Calibri"/>
                      <w:kern w:val="0"/>
                      <w:sz w:val="22"/>
                      <w:lang w:eastAsia="en-GB" w:bidi="ar-SA"/>
                    </w:rPr>
                  </w:pPr>
                  <w:r w:rsidRPr="00E17FAD">
                    <w:rPr>
                      <w:rFonts w:asciiTheme="minorHAnsi" w:eastAsiaTheme="minorEastAsia" w:hAnsiTheme="minorHAnsi" w:cs="Arial"/>
                      <w:kern w:val="0"/>
                      <w:sz w:val="22"/>
                      <w:lang w:eastAsia="en-GB" w:bidi="ar-SA"/>
                    </w:rPr>
                    <w:t>In the past years, occasional surveys.</w:t>
                  </w:r>
                </w:p>
              </w:tc>
              <w:tc>
                <w:tcPr>
                  <w:tcW w:w="2127" w:type="dxa"/>
                  <w:tcMar>
                    <w:left w:w="108" w:type="dxa"/>
                    <w:right w:w="108" w:type="dxa"/>
                  </w:tcMar>
                </w:tcPr>
                <w:p w14:paraId="1D0572E6" w14:textId="77777777" w:rsidR="00307F57" w:rsidRPr="00E17FAD" w:rsidRDefault="00307F57" w:rsidP="00307F57">
                  <w:pPr>
                    <w:widowControl/>
                    <w:suppressAutoHyphens w:val="0"/>
                    <w:rPr>
                      <w:rFonts w:asciiTheme="minorHAnsi" w:eastAsiaTheme="minorEastAsia" w:hAnsiTheme="minorHAnsi" w:cs="Arial"/>
                      <w:kern w:val="0"/>
                      <w:sz w:val="22"/>
                      <w:lang w:eastAsia="en-GB" w:bidi="ar-SA"/>
                    </w:rPr>
                  </w:pPr>
                </w:p>
              </w:tc>
            </w:tr>
            <w:tr w:rsidR="00307F57" w:rsidRPr="00E17FAD" w14:paraId="0C479B05" w14:textId="77777777" w:rsidTr="00307F57">
              <w:tc>
                <w:tcPr>
                  <w:tcW w:w="1443" w:type="dxa"/>
                  <w:tcMar>
                    <w:left w:w="108" w:type="dxa"/>
                    <w:right w:w="108" w:type="dxa"/>
                  </w:tcMar>
                </w:tcPr>
                <w:p w14:paraId="58312382" w14:textId="77777777" w:rsidR="00307F57" w:rsidRPr="00E17FAD" w:rsidRDefault="00307F57" w:rsidP="00307F57">
                  <w:pPr>
                    <w:widowControl/>
                    <w:suppressAutoHyphens w:val="0"/>
                    <w:rPr>
                      <w:rFonts w:asciiTheme="minorHAnsi" w:eastAsiaTheme="minorEastAsia" w:hAnsiTheme="minorHAnsi" w:cs="Arial"/>
                      <w:kern w:val="0"/>
                      <w:sz w:val="22"/>
                      <w:lang w:eastAsia="en-GB" w:bidi="ar-SA"/>
                    </w:rPr>
                  </w:pPr>
                  <w:r w:rsidRPr="00E17FAD">
                    <w:rPr>
                      <w:rFonts w:asciiTheme="minorHAnsi" w:eastAsiaTheme="minorEastAsia" w:hAnsiTheme="minorHAnsi" w:cs="Calibri"/>
                      <w:kern w:val="0"/>
                      <w:sz w:val="22"/>
                      <w:lang w:eastAsia="en-GB" w:bidi="ar-SA"/>
                    </w:rPr>
                    <w:t>Cover of A. beritheus</w:t>
                  </w:r>
                </w:p>
              </w:tc>
              <w:tc>
                <w:tcPr>
                  <w:tcW w:w="1650" w:type="dxa"/>
                  <w:tcMar>
                    <w:left w:w="108" w:type="dxa"/>
                    <w:right w:w="108" w:type="dxa"/>
                  </w:tcMar>
                </w:tcPr>
                <w:p w14:paraId="702C168E" w14:textId="77777777" w:rsidR="00307F57" w:rsidRPr="00E17FAD" w:rsidRDefault="00307F57" w:rsidP="00307F57">
                  <w:pPr>
                    <w:widowControl/>
                    <w:suppressAutoHyphens w:val="0"/>
                    <w:rPr>
                      <w:rFonts w:asciiTheme="minorHAnsi" w:eastAsiaTheme="minorEastAsia" w:hAnsiTheme="minorHAnsi" w:cs="Arial"/>
                      <w:kern w:val="0"/>
                      <w:sz w:val="22"/>
                      <w:lang w:eastAsia="en-GB" w:bidi="ar-SA"/>
                    </w:rPr>
                  </w:pPr>
                  <w:r w:rsidRPr="00E17FAD">
                    <w:rPr>
                      <w:rFonts w:asciiTheme="minorHAnsi" w:eastAsiaTheme="minorEastAsia" w:hAnsiTheme="minorHAnsi" w:cs="Calibri"/>
                      <w:kern w:val="0"/>
                      <w:sz w:val="22"/>
                      <w:lang w:eastAsia="en-GB" w:bidi="ar-SA"/>
                    </w:rPr>
                    <w:t>Surface (sq m)</w:t>
                  </w:r>
                </w:p>
              </w:tc>
              <w:tc>
                <w:tcPr>
                  <w:tcW w:w="1975" w:type="dxa"/>
                  <w:tcMar>
                    <w:left w:w="108" w:type="dxa"/>
                    <w:right w:w="108" w:type="dxa"/>
                  </w:tcMar>
                </w:tcPr>
                <w:p w14:paraId="666A27BD" w14:textId="77777777" w:rsidR="00307F57" w:rsidRPr="00E17FAD" w:rsidRDefault="00307F57" w:rsidP="00307F57">
                  <w:pPr>
                    <w:widowControl/>
                    <w:suppressAutoHyphens w:val="0"/>
                    <w:rPr>
                      <w:rFonts w:asciiTheme="minorHAnsi" w:eastAsiaTheme="minorEastAsia" w:hAnsiTheme="minorHAnsi" w:cs="Calibri"/>
                      <w:kern w:val="0"/>
                      <w:sz w:val="22"/>
                      <w:lang w:eastAsia="en-GB" w:bidi="ar-SA"/>
                    </w:rPr>
                  </w:pPr>
                </w:p>
              </w:tc>
              <w:tc>
                <w:tcPr>
                  <w:tcW w:w="2126" w:type="dxa"/>
                  <w:tcMar>
                    <w:left w:w="108" w:type="dxa"/>
                    <w:right w:w="108" w:type="dxa"/>
                  </w:tcMar>
                </w:tcPr>
                <w:p w14:paraId="11837C11" w14:textId="77777777" w:rsidR="00307F57" w:rsidRPr="00E17FAD" w:rsidRDefault="00307F57" w:rsidP="00307F57">
                  <w:pPr>
                    <w:widowControl/>
                    <w:suppressAutoHyphens w:val="0"/>
                    <w:rPr>
                      <w:rFonts w:asciiTheme="minorHAnsi" w:eastAsiaTheme="minorEastAsia" w:hAnsiTheme="minorHAnsi" w:cs="Calibri"/>
                      <w:kern w:val="0"/>
                      <w:sz w:val="22"/>
                      <w:lang w:eastAsia="en-GB" w:bidi="ar-SA"/>
                    </w:rPr>
                  </w:pPr>
                  <w:r w:rsidRPr="00E17FAD">
                    <w:rPr>
                      <w:rFonts w:asciiTheme="minorHAnsi" w:eastAsiaTheme="minorEastAsia" w:hAnsiTheme="minorHAnsi" w:cs="Arial"/>
                      <w:kern w:val="0"/>
                      <w:sz w:val="22"/>
                      <w:lang w:eastAsia="en-GB" w:bidi="ar-SA"/>
                    </w:rPr>
                    <w:t>Occasional</w:t>
                  </w:r>
                </w:p>
              </w:tc>
              <w:tc>
                <w:tcPr>
                  <w:tcW w:w="2127" w:type="dxa"/>
                  <w:tcMar>
                    <w:left w:w="108" w:type="dxa"/>
                    <w:right w:w="108" w:type="dxa"/>
                  </w:tcMar>
                </w:tcPr>
                <w:p w14:paraId="7C3B5C0F" w14:textId="77777777" w:rsidR="00307F57" w:rsidRPr="00E17FAD" w:rsidRDefault="00307F57" w:rsidP="00307F57">
                  <w:pPr>
                    <w:widowControl/>
                    <w:suppressAutoHyphens w:val="0"/>
                    <w:rPr>
                      <w:rFonts w:asciiTheme="minorHAnsi" w:eastAsiaTheme="minorEastAsia" w:hAnsiTheme="minorHAnsi" w:cs="Arial"/>
                      <w:kern w:val="0"/>
                      <w:sz w:val="22"/>
                      <w:lang w:eastAsia="en-GB" w:bidi="ar-SA"/>
                    </w:rPr>
                  </w:pPr>
                </w:p>
              </w:tc>
            </w:tr>
          </w:tbl>
          <w:p w14:paraId="1FCB4A90" w14:textId="77777777" w:rsidR="00C95E84" w:rsidRDefault="00C95E84" w:rsidP="00C95E84">
            <w:pPr>
              <w:rPr>
                <w:rFonts w:asciiTheme="minorHAnsi" w:hAnsiTheme="minorHAnsi" w:cstheme="minorHAnsi"/>
                <w:sz w:val="22"/>
                <w:szCs w:val="22"/>
                <w:lang w:val="en-GB"/>
              </w:rPr>
            </w:pPr>
          </w:p>
          <w:p w14:paraId="54F8431D" w14:textId="77777777" w:rsidR="00C95E84" w:rsidRPr="00C95E84" w:rsidRDefault="00C95E84" w:rsidP="00C95E84">
            <w:pPr>
              <w:rPr>
                <w:rFonts w:asciiTheme="minorHAnsi" w:hAnsiTheme="minorHAnsi" w:cstheme="minorHAnsi"/>
                <w:sz w:val="22"/>
                <w:szCs w:val="22"/>
              </w:rPr>
            </w:pPr>
          </w:p>
          <w:p w14:paraId="53339057" w14:textId="77777777" w:rsidR="00C95E84" w:rsidRDefault="00C95E84" w:rsidP="00C95E84">
            <w:pPr>
              <w:rPr>
                <w:rFonts w:asciiTheme="minorHAnsi" w:hAnsiTheme="minorHAnsi" w:cstheme="minorHAnsi"/>
                <w:sz w:val="22"/>
                <w:szCs w:val="22"/>
                <w:lang w:val="en-GB"/>
              </w:rPr>
            </w:pPr>
          </w:p>
          <w:p w14:paraId="0D424435" w14:textId="371AA6AA" w:rsidR="00C95E84" w:rsidRDefault="00C95E84" w:rsidP="00C95E84">
            <w:pPr>
              <w:rPr>
                <w:rFonts w:asciiTheme="minorHAnsi" w:hAnsiTheme="minorHAnsi" w:cstheme="minorHAnsi"/>
                <w:sz w:val="22"/>
                <w:szCs w:val="22"/>
                <w:lang w:val="en-GB"/>
              </w:rPr>
            </w:pPr>
          </w:p>
          <w:p w14:paraId="33FC3139" w14:textId="77777777" w:rsidR="00C95E84" w:rsidRDefault="00C95E84" w:rsidP="00C95E84">
            <w:pPr>
              <w:rPr>
                <w:rFonts w:asciiTheme="minorHAnsi" w:hAnsiTheme="minorHAnsi" w:cstheme="minorHAnsi"/>
                <w:sz w:val="22"/>
                <w:szCs w:val="22"/>
                <w:lang w:val="en-GB"/>
              </w:rPr>
            </w:pPr>
          </w:p>
          <w:tbl>
            <w:tblPr>
              <w:tblStyle w:val="TableSimple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1819"/>
              <w:gridCol w:w="1435"/>
              <w:gridCol w:w="2409"/>
              <w:gridCol w:w="2127"/>
            </w:tblGrid>
            <w:tr w:rsidR="00C95E84" w:rsidRPr="00E17FAD" w14:paraId="4C3CC52A" w14:textId="77777777" w:rsidTr="00ED794B">
              <w:trPr>
                <w:cnfStyle w:val="100000000000" w:firstRow="1" w:lastRow="0" w:firstColumn="0" w:lastColumn="0" w:oddVBand="0" w:evenVBand="0" w:oddHBand="0" w:evenHBand="0" w:firstRowFirstColumn="0" w:firstRowLastColumn="0" w:lastRowFirstColumn="0" w:lastRowLastColumn="0"/>
              </w:trPr>
              <w:tc>
                <w:tcPr>
                  <w:tcW w:w="9321" w:type="dxa"/>
                  <w:gridSpan w:val="5"/>
                  <w:tcBorders>
                    <w:bottom w:val="none" w:sz="0" w:space="0" w:color="auto"/>
                  </w:tcBorders>
                  <w:tcMar>
                    <w:left w:w="108" w:type="dxa"/>
                    <w:right w:w="108" w:type="dxa"/>
                  </w:tcMar>
                </w:tcPr>
                <w:p w14:paraId="6FC3F938" w14:textId="77777777" w:rsidR="00C95E84" w:rsidRPr="00EF20D4" w:rsidRDefault="00C95E84" w:rsidP="00C95E84">
                  <w:pPr>
                    <w:widowControl/>
                    <w:suppressAutoHyphens w:val="0"/>
                    <w:autoSpaceDE w:val="0"/>
                    <w:autoSpaceDN w:val="0"/>
                    <w:adjustRightInd w:val="0"/>
                    <w:rPr>
                      <w:rFonts w:asciiTheme="minorHAnsi" w:eastAsiaTheme="minorEastAsia" w:hAnsiTheme="minorHAnsi" w:cs="Arial"/>
                      <w:bCs/>
                      <w:kern w:val="0"/>
                      <w:sz w:val="22"/>
                      <w:lang w:val="en-GB" w:eastAsia="en-GB" w:bidi="ar-SA"/>
                    </w:rPr>
                  </w:pPr>
                  <w:r w:rsidRPr="00EF20D4">
                    <w:rPr>
                      <w:rFonts w:asciiTheme="minorHAnsi" w:eastAsiaTheme="minorEastAsia" w:hAnsiTheme="minorHAnsi" w:cs="Calibri"/>
                      <w:bCs/>
                      <w:kern w:val="0"/>
                      <w:sz w:val="22"/>
                      <w:lang w:val="en-GB" w:eastAsia="en-GB" w:bidi="ar-SA"/>
                    </w:rPr>
                    <w:t xml:space="preserve">Indicators attached to component: </w:t>
                  </w:r>
                  <w:r w:rsidRPr="00EF20D4">
                    <w:rPr>
                      <w:rFonts w:asciiTheme="minorHAnsi" w:eastAsiaTheme="minorEastAsia" w:hAnsiTheme="minorHAnsi" w:cs="Arial"/>
                      <w:bCs/>
                      <w:kern w:val="0"/>
                      <w:sz w:val="22"/>
                      <w:lang w:val="en-GB" w:eastAsia="en-GB" w:bidi="ar-SA"/>
                    </w:rPr>
                    <w:t xml:space="preserve">[Rare/Threatened species (Id=27)] -&gt; </w:t>
                  </w:r>
                  <w:r w:rsidRPr="00EF20D4">
                    <w:rPr>
                      <w:rFonts w:asciiTheme="minorHAnsi" w:eastAsiaTheme="minorEastAsia" w:hAnsiTheme="minorHAnsi" w:cs="Calibri"/>
                      <w:bCs/>
                      <w:kern w:val="0"/>
                      <w:sz w:val="22"/>
                      <w:lang w:val="en-GB" w:eastAsia="en-GB" w:bidi="ar-SA"/>
                    </w:rPr>
                    <w:t xml:space="preserve"> Terrestrial Species (Id=28)</w:t>
                  </w:r>
                </w:p>
              </w:tc>
            </w:tr>
            <w:tr w:rsidR="00C95E84" w:rsidRPr="00E17FAD" w14:paraId="14E289B5" w14:textId="77777777" w:rsidTr="00ED794B">
              <w:tc>
                <w:tcPr>
                  <w:tcW w:w="1531" w:type="dxa"/>
                  <w:tcMar>
                    <w:left w:w="108" w:type="dxa"/>
                    <w:right w:w="108" w:type="dxa"/>
                  </w:tcMar>
                </w:tcPr>
                <w:p w14:paraId="5264C4C8" w14:textId="77777777" w:rsidR="00C95E84" w:rsidRPr="00E17FAD" w:rsidRDefault="00C95E84" w:rsidP="00C95E84">
                  <w:pPr>
                    <w:widowControl/>
                    <w:suppressAutoHyphens w:val="0"/>
                    <w:rPr>
                      <w:rFonts w:asciiTheme="minorHAnsi" w:eastAsiaTheme="minorEastAsia" w:hAnsiTheme="minorHAnsi" w:cs="Arial"/>
                      <w:kern w:val="0"/>
                      <w:sz w:val="22"/>
                      <w:lang w:eastAsia="en-GB" w:bidi="ar-SA"/>
                    </w:rPr>
                  </w:pPr>
                  <w:r w:rsidRPr="00E17FAD">
                    <w:rPr>
                      <w:rFonts w:asciiTheme="minorHAnsi" w:eastAsiaTheme="minorEastAsia" w:hAnsiTheme="minorHAnsi" w:cs="Calibri"/>
                      <w:b/>
                      <w:kern w:val="0"/>
                      <w:sz w:val="22"/>
                      <w:lang w:eastAsia="en-GB" w:bidi="ar-SA"/>
                    </w:rPr>
                    <w:t>Name</w:t>
                  </w:r>
                </w:p>
              </w:tc>
              <w:tc>
                <w:tcPr>
                  <w:tcW w:w="1819" w:type="dxa"/>
                  <w:tcMar>
                    <w:left w:w="108" w:type="dxa"/>
                    <w:right w:w="108" w:type="dxa"/>
                  </w:tcMar>
                </w:tcPr>
                <w:p w14:paraId="7EDE1567" w14:textId="77777777" w:rsidR="00C95E84" w:rsidRPr="00E17FAD" w:rsidRDefault="00C95E84" w:rsidP="00C95E84">
                  <w:pPr>
                    <w:widowControl/>
                    <w:suppressAutoHyphens w:val="0"/>
                    <w:rPr>
                      <w:rFonts w:asciiTheme="minorHAnsi" w:eastAsiaTheme="minorEastAsia" w:hAnsiTheme="minorHAnsi" w:cs="Arial"/>
                      <w:kern w:val="0"/>
                      <w:sz w:val="22"/>
                      <w:lang w:eastAsia="en-GB" w:bidi="ar-SA"/>
                    </w:rPr>
                  </w:pPr>
                  <w:r w:rsidRPr="00E17FAD">
                    <w:rPr>
                      <w:rFonts w:asciiTheme="minorHAnsi" w:eastAsiaTheme="minorEastAsia" w:hAnsiTheme="minorHAnsi" w:cs="Calibri"/>
                      <w:b/>
                      <w:kern w:val="0"/>
                      <w:sz w:val="22"/>
                      <w:lang w:eastAsia="en-GB" w:bidi="ar-SA"/>
                    </w:rPr>
                    <w:t>Description</w:t>
                  </w:r>
                </w:p>
              </w:tc>
              <w:tc>
                <w:tcPr>
                  <w:tcW w:w="1435" w:type="dxa"/>
                  <w:tcMar>
                    <w:left w:w="108" w:type="dxa"/>
                    <w:right w:w="108" w:type="dxa"/>
                  </w:tcMar>
                </w:tcPr>
                <w:p w14:paraId="28E80E13" w14:textId="77777777" w:rsidR="00C95E84" w:rsidRPr="00E17FAD" w:rsidRDefault="00C95E84" w:rsidP="00C95E84">
                  <w:pPr>
                    <w:widowControl/>
                    <w:suppressAutoHyphens w:val="0"/>
                    <w:rPr>
                      <w:rFonts w:asciiTheme="minorHAnsi" w:eastAsiaTheme="minorEastAsia" w:hAnsiTheme="minorHAnsi" w:cs="Arial"/>
                      <w:kern w:val="0"/>
                      <w:sz w:val="22"/>
                      <w:lang w:eastAsia="en-GB" w:bidi="ar-SA"/>
                    </w:rPr>
                  </w:pPr>
                  <w:r w:rsidRPr="00E17FAD">
                    <w:rPr>
                      <w:rFonts w:asciiTheme="minorHAnsi" w:eastAsiaTheme="minorEastAsia" w:hAnsiTheme="minorHAnsi" w:cs="Calibri"/>
                      <w:b/>
                      <w:kern w:val="0"/>
                      <w:sz w:val="22"/>
                      <w:lang w:eastAsia="en-GB" w:bidi="ar-SA"/>
                    </w:rPr>
                    <w:t>DataSource</w:t>
                  </w:r>
                </w:p>
              </w:tc>
              <w:tc>
                <w:tcPr>
                  <w:tcW w:w="2409" w:type="dxa"/>
                  <w:tcMar>
                    <w:left w:w="108" w:type="dxa"/>
                    <w:right w:w="108" w:type="dxa"/>
                  </w:tcMar>
                </w:tcPr>
                <w:p w14:paraId="6970B9E7" w14:textId="77777777" w:rsidR="00C95E84" w:rsidRPr="00E17FAD" w:rsidRDefault="00C95E84" w:rsidP="00C95E84">
                  <w:pPr>
                    <w:widowControl/>
                    <w:suppressAutoHyphens w:val="0"/>
                    <w:rPr>
                      <w:rFonts w:asciiTheme="minorHAnsi" w:eastAsiaTheme="minorEastAsia" w:hAnsiTheme="minorHAnsi" w:cs="Arial"/>
                      <w:kern w:val="0"/>
                      <w:sz w:val="22"/>
                      <w:lang w:eastAsia="en-GB" w:bidi="ar-SA"/>
                    </w:rPr>
                  </w:pPr>
                  <w:r w:rsidRPr="00E17FAD">
                    <w:rPr>
                      <w:rFonts w:asciiTheme="minorHAnsi" w:eastAsiaTheme="minorEastAsia" w:hAnsiTheme="minorHAnsi" w:cs="Calibri"/>
                      <w:b/>
                      <w:kern w:val="0"/>
                      <w:sz w:val="22"/>
                      <w:lang w:eastAsia="en-GB" w:bidi="ar-SA"/>
                    </w:rPr>
                    <w:t>UpdateFrequency</w:t>
                  </w:r>
                </w:p>
              </w:tc>
              <w:tc>
                <w:tcPr>
                  <w:tcW w:w="2127" w:type="dxa"/>
                  <w:tcMar>
                    <w:left w:w="108" w:type="dxa"/>
                    <w:right w:w="108" w:type="dxa"/>
                  </w:tcMar>
                </w:tcPr>
                <w:p w14:paraId="2498CC4E" w14:textId="77777777" w:rsidR="00C95E84" w:rsidRPr="00E17FAD" w:rsidRDefault="00C95E84" w:rsidP="00C95E84">
                  <w:pPr>
                    <w:widowControl/>
                    <w:suppressAutoHyphens w:val="0"/>
                    <w:rPr>
                      <w:rFonts w:asciiTheme="minorHAnsi" w:eastAsiaTheme="minorEastAsia" w:hAnsiTheme="minorHAnsi" w:cs="Arial"/>
                      <w:kern w:val="0"/>
                      <w:sz w:val="22"/>
                      <w:lang w:eastAsia="en-GB" w:bidi="ar-SA"/>
                    </w:rPr>
                  </w:pPr>
                  <w:r w:rsidRPr="00E17FAD">
                    <w:rPr>
                      <w:rFonts w:asciiTheme="minorHAnsi" w:eastAsiaTheme="minorEastAsia" w:hAnsiTheme="minorHAnsi" w:cs="Calibri"/>
                      <w:b/>
                      <w:kern w:val="0"/>
                      <w:sz w:val="22"/>
                      <w:lang w:eastAsia="en-GB" w:bidi="ar-SA"/>
                    </w:rPr>
                    <w:t>Notes</w:t>
                  </w:r>
                </w:p>
              </w:tc>
            </w:tr>
            <w:tr w:rsidR="00C95E84" w:rsidRPr="00E17FAD" w14:paraId="5B9077D1" w14:textId="77777777" w:rsidTr="00ED794B">
              <w:tc>
                <w:tcPr>
                  <w:tcW w:w="1531" w:type="dxa"/>
                  <w:tcMar>
                    <w:left w:w="108" w:type="dxa"/>
                    <w:right w:w="108" w:type="dxa"/>
                  </w:tcMar>
                </w:tcPr>
                <w:p w14:paraId="51C98F2A" w14:textId="77777777" w:rsidR="00C95E84" w:rsidRPr="00E17FAD" w:rsidRDefault="00C95E84" w:rsidP="00C95E84">
                  <w:pPr>
                    <w:widowControl/>
                    <w:suppressAutoHyphens w:val="0"/>
                    <w:rPr>
                      <w:rFonts w:asciiTheme="minorHAnsi" w:eastAsiaTheme="minorEastAsia" w:hAnsiTheme="minorHAnsi" w:cs="Arial"/>
                      <w:kern w:val="0"/>
                      <w:sz w:val="22"/>
                      <w:lang w:eastAsia="en-GB" w:bidi="ar-SA"/>
                    </w:rPr>
                  </w:pPr>
                  <w:r w:rsidRPr="00E17FAD">
                    <w:rPr>
                      <w:rFonts w:asciiTheme="minorHAnsi" w:eastAsiaTheme="minorEastAsia" w:hAnsiTheme="minorHAnsi" w:cs="Calibri"/>
                      <w:kern w:val="0"/>
                      <w:sz w:val="22"/>
                      <w:lang w:eastAsia="en-GB" w:bidi="ar-SA"/>
                    </w:rPr>
                    <w:t>Presence of Salsola kali</w:t>
                  </w:r>
                </w:p>
              </w:tc>
              <w:tc>
                <w:tcPr>
                  <w:tcW w:w="1819" w:type="dxa"/>
                  <w:tcMar>
                    <w:left w:w="108" w:type="dxa"/>
                    <w:right w:w="108" w:type="dxa"/>
                  </w:tcMar>
                </w:tcPr>
                <w:p w14:paraId="3C8610C1" w14:textId="77777777" w:rsidR="00C95E84" w:rsidRPr="00E17FAD" w:rsidRDefault="00C95E84" w:rsidP="00C95E84">
                  <w:pPr>
                    <w:widowControl/>
                    <w:suppressAutoHyphens w:val="0"/>
                    <w:rPr>
                      <w:rFonts w:asciiTheme="minorHAnsi" w:eastAsiaTheme="minorEastAsia" w:hAnsiTheme="minorHAnsi" w:cs="Arial"/>
                      <w:kern w:val="0"/>
                      <w:sz w:val="22"/>
                      <w:lang w:eastAsia="en-GB" w:bidi="ar-SA"/>
                    </w:rPr>
                  </w:pPr>
                  <w:r w:rsidRPr="00E17FAD">
                    <w:rPr>
                      <w:rFonts w:asciiTheme="minorHAnsi" w:eastAsiaTheme="minorEastAsia" w:hAnsiTheme="minorHAnsi" w:cs="Calibri"/>
                      <w:kern w:val="0"/>
                      <w:sz w:val="22"/>
                      <w:lang w:eastAsia="en-GB" w:bidi="ar-SA"/>
                    </w:rPr>
                    <w:t>Over explotation for export</w:t>
                  </w:r>
                </w:p>
              </w:tc>
              <w:tc>
                <w:tcPr>
                  <w:tcW w:w="1435" w:type="dxa"/>
                  <w:tcMar>
                    <w:left w:w="108" w:type="dxa"/>
                    <w:right w:w="108" w:type="dxa"/>
                  </w:tcMar>
                </w:tcPr>
                <w:p w14:paraId="7E3D956D" w14:textId="77777777" w:rsidR="00C95E84" w:rsidRPr="00E17FAD" w:rsidRDefault="00C95E84" w:rsidP="00C95E84">
                  <w:pPr>
                    <w:widowControl/>
                    <w:suppressAutoHyphens w:val="0"/>
                    <w:rPr>
                      <w:rFonts w:asciiTheme="minorHAnsi" w:eastAsiaTheme="minorEastAsia" w:hAnsiTheme="minorHAnsi" w:cs="Calibri"/>
                      <w:kern w:val="0"/>
                      <w:sz w:val="22"/>
                      <w:lang w:eastAsia="en-GB" w:bidi="ar-SA"/>
                    </w:rPr>
                  </w:pPr>
                </w:p>
              </w:tc>
              <w:tc>
                <w:tcPr>
                  <w:tcW w:w="2409" w:type="dxa"/>
                  <w:tcMar>
                    <w:left w:w="108" w:type="dxa"/>
                    <w:right w:w="108" w:type="dxa"/>
                  </w:tcMar>
                </w:tcPr>
                <w:p w14:paraId="1B9A6438" w14:textId="77777777" w:rsidR="00C95E84" w:rsidRPr="00E17FAD" w:rsidRDefault="00C95E84" w:rsidP="00C95E84">
                  <w:pPr>
                    <w:widowControl/>
                    <w:suppressAutoHyphens w:val="0"/>
                    <w:rPr>
                      <w:rFonts w:asciiTheme="minorHAnsi" w:eastAsiaTheme="minorEastAsia" w:hAnsiTheme="minorHAnsi" w:cs="Calibri"/>
                      <w:kern w:val="0"/>
                      <w:sz w:val="22"/>
                      <w:lang w:eastAsia="en-GB" w:bidi="ar-SA"/>
                    </w:rPr>
                  </w:pPr>
                  <w:r w:rsidRPr="00E17FAD">
                    <w:rPr>
                      <w:rFonts w:asciiTheme="minorHAnsi" w:eastAsiaTheme="minorEastAsia" w:hAnsiTheme="minorHAnsi" w:cs="Arial"/>
                      <w:kern w:val="0"/>
                      <w:sz w:val="22"/>
                      <w:lang w:eastAsia="en-GB" w:bidi="ar-SA"/>
                    </w:rPr>
                    <w:t>Occasional</w:t>
                  </w:r>
                </w:p>
              </w:tc>
              <w:tc>
                <w:tcPr>
                  <w:tcW w:w="2127" w:type="dxa"/>
                  <w:tcMar>
                    <w:left w:w="108" w:type="dxa"/>
                    <w:right w:w="108" w:type="dxa"/>
                  </w:tcMar>
                </w:tcPr>
                <w:p w14:paraId="0D03884C" w14:textId="77777777" w:rsidR="00C95E84" w:rsidRPr="00E17FAD" w:rsidRDefault="00C95E84" w:rsidP="00C95E84">
                  <w:pPr>
                    <w:widowControl/>
                    <w:suppressAutoHyphens w:val="0"/>
                    <w:rPr>
                      <w:rFonts w:asciiTheme="minorHAnsi" w:eastAsiaTheme="minorEastAsia" w:hAnsiTheme="minorHAnsi" w:cs="Arial"/>
                      <w:kern w:val="0"/>
                      <w:sz w:val="22"/>
                      <w:lang w:eastAsia="en-GB" w:bidi="ar-SA"/>
                    </w:rPr>
                  </w:pPr>
                </w:p>
              </w:tc>
            </w:tr>
            <w:tr w:rsidR="00C95E84" w:rsidRPr="00E17FAD" w14:paraId="6FC2827C" w14:textId="77777777" w:rsidTr="00ED794B">
              <w:tc>
                <w:tcPr>
                  <w:tcW w:w="1531" w:type="dxa"/>
                  <w:tcMar>
                    <w:left w:w="108" w:type="dxa"/>
                    <w:right w:w="108" w:type="dxa"/>
                  </w:tcMar>
                </w:tcPr>
                <w:p w14:paraId="50516D35" w14:textId="77777777" w:rsidR="00C95E84" w:rsidRPr="00E17FAD" w:rsidRDefault="00C95E84" w:rsidP="00C95E84">
                  <w:pPr>
                    <w:widowControl/>
                    <w:suppressAutoHyphens w:val="0"/>
                    <w:rPr>
                      <w:rFonts w:asciiTheme="minorHAnsi" w:eastAsiaTheme="minorEastAsia" w:hAnsiTheme="minorHAnsi" w:cs="Arial"/>
                      <w:kern w:val="0"/>
                      <w:sz w:val="22"/>
                      <w:lang w:eastAsia="en-GB" w:bidi="ar-SA"/>
                    </w:rPr>
                  </w:pPr>
                  <w:r w:rsidRPr="00E17FAD">
                    <w:rPr>
                      <w:rFonts w:asciiTheme="minorHAnsi" w:eastAsiaTheme="minorEastAsia" w:hAnsiTheme="minorHAnsi" w:cs="Calibri"/>
                      <w:kern w:val="0"/>
                      <w:sz w:val="22"/>
                      <w:lang w:eastAsia="en-GB" w:bidi="ar-SA"/>
                    </w:rPr>
                    <w:t>Cover of Salsola kali</w:t>
                  </w:r>
                </w:p>
              </w:tc>
              <w:tc>
                <w:tcPr>
                  <w:tcW w:w="1819" w:type="dxa"/>
                  <w:tcMar>
                    <w:left w:w="108" w:type="dxa"/>
                    <w:right w:w="108" w:type="dxa"/>
                  </w:tcMar>
                </w:tcPr>
                <w:p w14:paraId="5ED773C0" w14:textId="77777777" w:rsidR="00C95E84" w:rsidRPr="00E17FAD" w:rsidRDefault="00C95E84" w:rsidP="00C95E84">
                  <w:pPr>
                    <w:widowControl/>
                    <w:suppressAutoHyphens w:val="0"/>
                    <w:rPr>
                      <w:rFonts w:asciiTheme="minorHAnsi" w:eastAsiaTheme="minorEastAsia" w:hAnsiTheme="minorHAnsi" w:cs="Calibri"/>
                      <w:kern w:val="0"/>
                      <w:sz w:val="22"/>
                      <w:lang w:eastAsia="en-GB" w:bidi="ar-SA"/>
                    </w:rPr>
                  </w:pPr>
                </w:p>
              </w:tc>
              <w:tc>
                <w:tcPr>
                  <w:tcW w:w="1435" w:type="dxa"/>
                  <w:tcMar>
                    <w:left w:w="108" w:type="dxa"/>
                    <w:right w:w="108" w:type="dxa"/>
                  </w:tcMar>
                </w:tcPr>
                <w:p w14:paraId="0A80835D" w14:textId="77777777" w:rsidR="00C95E84" w:rsidRPr="00E17FAD" w:rsidRDefault="00C95E84" w:rsidP="00C95E84">
                  <w:pPr>
                    <w:widowControl/>
                    <w:suppressAutoHyphens w:val="0"/>
                    <w:rPr>
                      <w:rFonts w:asciiTheme="minorHAnsi" w:eastAsiaTheme="minorEastAsia" w:hAnsiTheme="minorHAnsi" w:cs="Arial"/>
                      <w:kern w:val="0"/>
                      <w:sz w:val="22"/>
                      <w:lang w:eastAsia="en-GB" w:bidi="ar-SA"/>
                    </w:rPr>
                  </w:pPr>
                </w:p>
              </w:tc>
              <w:tc>
                <w:tcPr>
                  <w:tcW w:w="2409" w:type="dxa"/>
                  <w:tcMar>
                    <w:left w:w="108" w:type="dxa"/>
                    <w:right w:w="108" w:type="dxa"/>
                  </w:tcMar>
                </w:tcPr>
                <w:p w14:paraId="7F3C4EDD" w14:textId="77777777" w:rsidR="00C95E84" w:rsidRPr="00E17FAD" w:rsidRDefault="00C95E84" w:rsidP="00C95E84">
                  <w:pPr>
                    <w:widowControl/>
                    <w:suppressAutoHyphens w:val="0"/>
                    <w:rPr>
                      <w:rFonts w:asciiTheme="minorHAnsi" w:eastAsiaTheme="minorEastAsia" w:hAnsiTheme="minorHAnsi" w:cs="Calibri"/>
                      <w:kern w:val="0"/>
                      <w:sz w:val="22"/>
                      <w:lang w:eastAsia="en-GB" w:bidi="ar-SA"/>
                    </w:rPr>
                  </w:pPr>
                </w:p>
              </w:tc>
              <w:tc>
                <w:tcPr>
                  <w:tcW w:w="2127" w:type="dxa"/>
                  <w:tcMar>
                    <w:left w:w="108" w:type="dxa"/>
                    <w:right w:w="108" w:type="dxa"/>
                  </w:tcMar>
                </w:tcPr>
                <w:p w14:paraId="47AA6A72" w14:textId="77777777" w:rsidR="00C95E84" w:rsidRPr="00E17FAD" w:rsidRDefault="00C95E84" w:rsidP="00C95E84">
                  <w:pPr>
                    <w:widowControl/>
                    <w:suppressAutoHyphens w:val="0"/>
                    <w:rPr>
                      <w:rFonts w:asciiTheme="minorHAnsi" w:eastAsiaTheme="minorEastAsia" w:hAnsiTheme="minorHAnsi" w:cs="Arial"/>
                      <w:kern w:val="0"/>
                      <w:sz w:val="22"/>
                      <w:lang w:eastAsia="en-GB" w:bidi="ar-SA"/>
                    </w:rPr>
                  </w:pPr>
                </w:p>
              </w:tc>
            </w:tr>
          </w:tbl>
          <w:p w14:paraId="218DB9FF" w14:textId="52D83CCF" w:rsidR="00C95E84" w:rsidRDefault="00C95E84" w:rsidP="00C95E84">
            <w:pPr>
              <w:rPr>
                <w:rFonts w:asciiTheme="minorHAnsi" w:hAnsiTheme="minorHAnsi" w:cstheme="minorHAnsi"/>
                <w:sz w:val="22"/>
                <w:szCs w:val="22"/>
                <w:lang w:val="en-GB"/>
              </w:rPr>
            </w:pPr>
          </w:p>
          <w:p w14:paraId="5525245B" w14:textId="77777777" w:rsidR="00C95E84" w:rsidRDefault="00C95E84" w:rsidP="00C95E84">
            <w:pPr>
              <w:rPr>
                <w:rFonts w:asciiTheme="minorHAnsi" w:hAnsiTheme="minorHAnsi" w:cstheme="minorHAnsi"/>
                <w:sz w:val="22"/>
                <w:szCs w:val="22"/>
                <w:lang w:val="en-GB"/>
              </w:rPr>
            </w:pPr>
          </w:p>
          <w:p w14:paraId="35D1924E" w14:textId="7CEF5E26" w:rsidR="00C95E84" w:rsidRPr="00275934" w:rsidRDefault="00C95E84" w:rsidP="00C95E84">
            <w:pPr>
              <w:rPr>
                <w:rFonts w:asciiTheme="minorHAnsi" w:hAnsiTheme="minorHAnsi" w:cstheme="minorHAnsi"/>
                <w:sz w:val="22"/>
                <w:szCs w:val="22"/>
                <w:lang w:val="en-GB"/>
              </w:rPr>
            </w:pPr>
          </w:p>
        </w:tc>
      </w:tr>
      <w:tr w:rsidR="00C95E84" w:rsidRPr="00275934" w14:paraId="4FB80019"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008A2B9E" w14:textId="77777777" w:rsidR="00C95E84" w:rsidRPr="00275934" w:rsidRDefault="00C95E84" w:rsidP="00C95E84">
            <w:pPr>
              <w:pStyle w:val="titolotabella"/>
              <w:snapToGrid w:val="0"/>
              <w:spacing w:before="60" w:after="60"/>
              <w:jc w:val="center"/>
              <w:rPr>
                <w:rFonts w:asciiTheme="minorHAnsi" w:hAnsiTheme="minorHAnsi" w:cstheme="minorHAnsi"/>
                <w:szCs w:val="22"/>
                <w:lang w:val="en-GB"/>
              </w:rPr>
            </w:pPr>
            <w:r w:rsidRPr="00275934">
              <w:rPr>
                <w:rFonts w:asciiTheme="minorHAnsi" w:hAnsiTheme="minorHAnsi" w:cstheme="minorHAnsi"/>
                <w:szCs w:val="22"/>
                <w:lang w:val="en-GB"/>
              </w:rPr>
              <w:lastRenderedPageBreak/>
              <w:t xml:space="preserve">Data Collection Procedure </w:t>
            </w:r>
          </w:p>
        </w:tc>
      </w:tr>
      <w:tr w:rsidR="00C95E84" w:rsidRPr="00275934" w14:paraId="15E8F7CD" w14:textId="77777777" w:rsidTr="00CD51E6">
        <w:tc>
          <w:tcPr>
            <w:tcW w:w="1322" w:type="dxa"/>
            <w:tcBorders>
              <w:top w:val="single" w:sz="4" w:space="0" w:color="000000"/>
              <w:left w:val="single" w:sz="4" w:space="0" w:color="000000"/>
              <w:bottom w:val="single" w:sz="4" w:space="0" w:color="000000"/>
            </w:tcBorders>
            <w:shd w:val="clear" w:color="auto" w:fill="auto"/>
          </w:tcPr>
          <w:p w14:paraId="60E8A5A9" w14:textId="77777777" w:rsidR="00C95E84" w:rsidRPr="00275934" w:rsidRDefault="00C95E84" w:rsidP="00C95E84">
            <w:pPr>
              <w:pStyle w:val="titolotabella"/>
              <w:snapToGrid w:val="0"/>
              <w:spacing w:before="60" w:after="60"/>
              <w:rPr>
                <w:rFonts w:asciiTheme="minorHAnsi" w:hAnsiTheme="minorHAnsi" w:cstheme="minorHAnsi"/>
                <w:bCs/>
                <w:szCs w:val="22"/>
                <w:lang w:val="en-GB"/>
              </w:rPr>
            </w:pPr>
            <w:r w:rsidRPr="00275934">
              <w:rPr>
                <w:rFonts w:asciiTheme="minorHAnsi" w:hAnsiTheme="minorHAnsi" w:cstheme="minorHAnsi"/>
                <w:bCs/>
                <w:szCs w:val="22"/>
                <w:lang w:val="en-GB"/>
              </w:rPr>
              <w:t xml:space="preserve">Staff </w:t>
            </w:r>
          </w:p>
        </w:tc>
        <w:tc>
          <w:tcPr>
            <w:tcW w:w="8380" w:type="dxa"/>
            <w:gridSpan w:val="2"/>
            <w:tcBorders>
              <w:top w:val="single" w:sz="4" w:space="0" w:color="000000"/>
              <w:left w:val="single" w:sz="4" w:space="0" w:color="000000"/>
              <w:bottom w:val="single" w:sz="4" w:space="0" w:color="000000"/>
              <w:right w:val="single" w:sz="4" w:space="0" w:color="000000"/>
            </w:tcBorders>
            <w:shd w:val="clear" w:color="auto" w:fill="auto"/>
          </w:tcPr>
          <w:p w14:paraId="7B409AE5" w14:textId="3E4646D7" w:rsidR="00463A9A" w:rsidRPr="009335B1" w:rsidRDefault="00C95E84" w:rsidP="00463A9A">
            <w:pPr>
              <w:snapToGrid w:val="0"/>
              <w:jc w:val="both"/>
              <w:rPr>
                <w:rFonts w:asciiTheme="minorHAnsi" w:hAnsiTheme="minorHAnsi" w:cstheme="minorHAnsi"/>
                <w:sz w:val="22"/>
                <w:szCs w:val="22"/>
                <w:lang w:val="en-GB"/>
              </w:rPr>
            </w:pPr>
            <w:r w:rsidRPr="003B3061">
              <w:rPr>
                <w:rFonts w:asciiTheme="minorHAnsi" w:hAnsiTheme="minorHAnsi" w:cstheme="minorHAnsi"/>
                <w:sz w:val="22"/>
                <w:szCs w:val="22"/>
                <w:lang w:val="en-GB"/>
              </w:rPr>
              <w:t>TCNR team and Volunteer (Five students from Lebanese University),</w:t>
            </w:r>
            <w:r>
              <w:rPr>
                <w:rFonts w:asciiTheme="minorHAnsi" w:hAnsiTheme="minorHAnsi" w:cstheme="minorHAnsi"/>
                <w:sz w:val="22"/>
                <w:szCs w:val="22"/>
                <w:lang w:val="en-GB"/>
              </w:rPr>
              <w:t xml:space="preserve"> NGO’s (</w:t>
            </w:r>
            <w:proofErr w:type="spellStart"/>
            <w:r>
              <w:rPr>
                <w:rFonts w:asciiTheme="minorHAnsi" w:hAnsiTheme="minorHAnsi" w:cstheme="minorHAnsi"/>
                <w:sz w:val="22"/>
                <w:szCs w:val="22"/>
                <w:lang w:val="en-GB"/>
              </w:rPr>
              <w:t>Fekr</w:t>
            </w:r>
            <w:proofErr w:type="spellEnd"/>
            <w:r>
              <w:rPr>
                <w:rFonts w:asciiTheme="minorHAnsi" w:hAnsiTheme="minorHAnsi" w:cstheme="minorHAnsi"/>
                <w:sz w:val="22"/>
                <w:szCs w:val="22"/>
                <w:lang w:val="en-GB"/>
              </w:rPr>
              <w:t xml:space="preserve"> w </w:t>
            </w:r>
            <w:proofErr w:type="spellStart"/>
            <w:r>
              <w:rPr>
                <w:rFonts w:asciiTheme="minorHAnsi" w:hAnsiTheme="minorHAnsi" w:cstheme="minorHAnsi"/>
                <w:sz w:val="22"/>
                <w:szCs w:val="22"/>
                <w:lang w:val="en-GB"/>
              </w:rPr>
              <w:t>Insan</w:t>
            </w:r>
            <w:proofErr w:type="spellEnd"/>
            <w:r>
              <w:rPr>
                <w:rFonts w:asciiTheme="minorHAnsi" w:hAnsiTheme="minorHAnsi" w:cstheme="minorHAnsi"/>
                <w:sz w:val="22"/>
                <w:szCs w:val="22"/>
                <w:lang w:val="en-GB"/>
              </w:rPr>
              <w:t>, ADR, AMWAJ</w:t>
            </w:r>
            <w:r w:rsidRPr="003B3061">
              <w:rPr>
                <w:rFonts w:asciiTheme="minorHAnsi" w:hAnsiTheme="minorHAnsi" w:cstheme="minorHAnsi"/>
                <w:sz w:val="22"/>
                <w:szCs w:val="22"/>
                <w:lang w:val="en-GB"/>
              </w:rPr>
              <w:t xml:space="preserve">), Tyre II Official School, DSC Lebanon, Al Afaaq Institute of Imam Sadr </w:t>
            </w:r>
            <w:r w:rsidR="00463A9A">
              <w:rPr>
                <w:rFonts w:asciiTheme="minorHAnsi" w:hAnsiTheme="minorHAnsi" w:cstheme="minorHAnsi"/>
                <w:sz w:val="22"/>
                <w:szCs w:val="22"/>
                <w:lang w:val="en-GB"/>
              </w:rPr>
              <w:t xml:space="preserve">Foundation. </w:t>
            </w:r>
          </w:p>
          <w:p w14:paraId="5DD29FC0" w14:textId="31F83FEE" w:rsidR="00C95E84" w:rsidRDefault="00C95E84" w:rsidP="00C95E84">
            <w:pPr>
              <w:snapToGrid w:val="0"/>
              <w:jc w:val="both"/>
              <w:rPr>
                <w:rFonts w:asciiTheme="minorHAnsi" w:hAnsiTheme="minorHAnsi" w:cstheme="minorHAnsi"/>
                <w:sz w:val="22"/>
                <w:szCs w:val="22"/>
                <w:lang w:val="en-GB"/>
              </w:rPr>
            </w:pPr>
            <w:r w:rsidRPr="009335B1">
              <w:rPr>
                <w:rFonts w:asciiTheme="minorHAnsi" w:hAnsiTheme="minorHAnsi" w:cstheme="minorHAnsi"/>
                <w:sz w:val="22"/>
                <w:szCs w:val="22"/>
                <w:lang w:val="en-GB"/>
              </w:rPr>
              <w:t>The exact staff count remains uncertain as the contact process has commenced but is still ongoing. However, it is anticip</w:t>
            </w:r>
            <w:r w:rsidR="00463A9A">
              <w:rPr>
                <w:rFonts w:asciiTheme="minorHAnsi" w:hAnsiTheme="minorHAnsi" w:cstheme="minorHAnsi"/>
                <w:sz w:val="22"/>
                <w:szCs w:val="22"/>
                <w:lang w:val="en-GB"/>
              </w:rPr>
              <w:t xml:space="preserve">ated to reach approximately 100 </w:t>
            </w:r>
            <w:r w:rsidRPr="009335B1">
              <w:rPr>
                <w:rFonts w:asciiTheme="minorHAnsi" w:hAnsiTheme="minorHAnsi" w:cstheme="minorHAnsi"/>
                <w:sz w:val="22"/>
                <w:szCs w:val="22"/>
                <w:lang w:val="en-GB"/>
              </w:rPr>
              <w:t>individuals.</w:t>
            </w:r>
          </w:p>
          <w:p w14:paraId="58281CE2" w14:textId="3F84FE31" w:rsidR="00C95E84" w:rsidRPr="003B3061" w:rsidRDefault="00C95E84" w:rsidP="00C95E84">
            <w:pPr>
              <w:snapToGrid w:val="0"/>
              <w:jc w:val="both"/>
              <w:rPr>
                <w:rFonts w:asciiTheme="minorHAnsi" w:hAnsiTheme="minorHAnsi" w:cstheme="minorHAnsi"/>
                <w:sz w:val="22"/>
                <w:szCs w:val="22"/>
                <w:lang w:val="en-GB"/>
              </w:rPr>
            </w:pPr>
          </w:p>
        </w:tc>
      </w:tr>
      <w:tr w:rsidR="00C95E84" w:rsidRPr="00275934" w14:paraId="4B6FFD0A" w14:textId="77777777" w:rsidTr="001263A3">
        <w:trPr>
          <w:trHeight w:val="485"/>
        </w:trPr>
        <w:tc>
          <w:tcPr>
            <w:tcW w:w="1322" w:type="dxa"/>
            <w:tcBorders>
              <w:left w:val="single" w:sz="4" w:space="0" w:color="000000"/>
              <w:bottom w:val="single" w:sz="4" w:space="0" w:color="000000"/>
            </w:tcBorders>
            <w:shd w:val="clear" w:color="auto" w:fill="auto"/>
          </w:tcPr>
          <w:p w14:paraId="257723F4" w14:textId="77777777" w:rsidR="00C95E84" w:rsidRPr="00275934" w:rsidRDefault="00C95E84" w:rsidP="00C95E84">
            <w:pPr>
              <w:pStyle w:val="titolotabella"/>
              <w:snapToGrid w:val="0"/>
              <w:spacing w:before="60" w:after="60"/>
              <w:rPr>
                <w:rFonts w:asciiTheme="minorHAnsi" w:hAnsiTheme="minorHAnsi" w:cstheme="minorHAnsi"/>
                <w:bCs/>
                <w:szCs w:val="22"/>
                <w:lang w:val="en-GB"/>
              </w:rPr>
            </w:pPr>
            <w:r w:rsidRPr="00275934">
              <w:rPr>
                <w:rFonts w:asciiTheme="minorHAnsi" w:hAnsiTheme="minorHAnsi" w:cstheme="minorHAnsi"/>
                <w:bCs/>
                <w:szCs w:val="22"/>
                <w:lang w:val="en-GB"/>
              </w:rPr>
              <w:t>Equipment</w:t>
            </w:r>
          </w:p>
        </w:tc>
        <w:tc>
          <w:tcPr>
            <w:tcW w:w="8380" w:type="dxa"/>
            <w:gridSpan w:val="2"/>
            <w:tcBorders>
              <w:left w:val="single" w:sz="4" w:space="0" w:color="000000"/>
              <w:bottom w:val="single" w:sz="4" w:space="0" w:color="000000"/>
              <w:right w:val="single" w:sz="4" w:space="0" w:color="000000"/>
            </w:tcBorders>
            <w:shd w:val="clear" w:color="auto" w:fill="auto"/>
          </w:tcPr>
          <w:p w14:paraId="4657392D" w14:textId="77777777" w:rsidR="00C95E84" w:rsidRPr="00BB3805" w:rsidRDefault="00C95E84" w:rsidP="00C95E84">
            <w:pPr>
              <w:tabs>
                <w:tab w:val="left" w:pos="980"/>
              </w:tabs>
              <w:rPr>
                <w:rFonts w:asciiTheme="majorBidi" w:eastAsia="Times New Roman" w:hAnsiTheme="majorBidi" w:cstheme="majorBidi"/>
                <w:sz w:val="22"/>
                <w:szCs w:val="22"/>
                <w:lang w:val="en-GB"/>
              </w:rPr>
            </w:pPr>
          </w:p>
          <w:p w14:paraId="66AB0F1F" w14:textId="5CC0CCA0" w:rsidR="00C95E84" w:rsidRPr="00BB3805" w:rsidRDefault="00C95E84" w:rsidP="00C95E84">
            <w:pPr>
              <w:tabs>
                <w:tab w:val="left" w:pos="980"/>
              </w:tabs>
              <w:rPr>
                <w:rFonts w:asciiTheme="minorHAnsi" w:eastAsia="Times New Roman" w:hAnsiTheme="minorHAnsi" w:cstheme="minorHAnsi"/>
                <w:sz w:val="22"/>
                <w:szCs w:val="22"/>
                <w:lang w:val="en-GB"/>
              </w:rPr>
            </w:pPr>
            <w:r w:rsidRPr="00BB3805">
              <w:rPr>
                <w:rFonts w:asciiTheme="minorHAnsi" w:eastAsia="Times New Roman" w:hAnsiTheme="minorHAnsi" w:cstheme="minorHAnsi"/>
                <w:sz w:val="22"/>
                <w:szCs w:val="22"/>
                <w:lang w:val="en-GB"/>
              </w:rPr>
              <w:t xml:space="preserve">Gloves, Root puller, Pruning Shears, Hand Pruners, Bags, Rakes, Disinfectant for shoes. </w:t>
            </w:r>
          </w:p>
        </w:tc>
      </w:tr>
      <w:tr w:rsidR="00C95E84" w:rsidRPr="00275934" w14:paraId="491C3FCC" w14:textId="77777777" w:rsidTr="00CD51E6">
        <w:tc>
          <w:tcPr>
            <w:tcW w:w="1322" w:type="dxa"/>
            <w:tcBorders>
              <w:top w:val="single" w:sz="4" w:space="0" w:color="000000"/>
              <w:left w:val="single" w:sz="4" w:space="0" w:color="000000"/>
              <w:bottom w:val="single" w:sz="4" w:space="0" w:color="000000"/>
            </w:tcBorders>
            <w:shd w:val="clear" w:color="auto" w:fill="auto"/>
          </w:tcPr>
          <w:p w14:paraId="224B4E3D" w14:textId="77777777" w:rsidR="00C95E84" w:rsidRPr="00275934" w:rsidRDefault="00C95E84" w:rsidP="00C95E84">
            <w:pPr>
              <w:pStyle w:val="titolotabella"/>
              <w:snapToGrid w:val="0"/>
              <w:spacing w:before="60" w:after="60"/>
              <w:rPr>
                <w:rFonts w:asciiTheme="minorHAnsi" w:hAnsiTheme="minorHAnsi" w:cstheme="minorHAnsi"/>
                <w:bCs/>
                <w:szCs w:val="22"/>
                <w:lang w:val="en-GB"/>
              </w:rPr>
            </w:pPr>
            <w:r w:rsidRPr="00275934">
              <w:rPr>
                <w:rFonts w:asciiTheme="minorHAnsi" w:hAnsiTheme="minorHAnsi" w:cstheme="minorHAnsi"/>
                <w:bCs/>
                <w:szCs w:val="22"/>
                <w:lang w:val="en-GB"/>
              </w:rPr>
              <w:t>Protocol</w:t>
            </w:r>
          </w:p>
        </w:tc>
        <w:tc>
          <w:tcPr>
            <w:tcW w:w="8380" w:type="dxa"/>
            <w:gridSpan w:val="2"/>
            <w:tcBorders>
              <w:top w:val="single" w:sz="4" w:space="0" w:color="000000"/>
              <w:left w:val="single" w:sz="4" w:space="0" w:color="000000"/>
              <w:bottom w:val="single" w:sz="4" w:space="0" w:color="000000"/>
              <w:right w:val="single" w:sz="4" w:space="0" w:color="000000"/>
            </w:tcBorders>
            <w:shd w:val="clear" w:color="auto" w:fill="auto"/>
          </w:tcPr>
          <w:p w14:paraId="4662EA37" w14:textId="5CC002E8" w:rsidR="00463A9A" w:rsidRPr="004A4D74" w:rsidRDefault="00463A9A" w:rsidP="00463A9A">
            <w:pPr>
              <w:autoSpaceDE w:val="0"/>
              <w:autoSpaceDN w:val="0"/>
              <w:adjustRightInd w:val="0"/>
              <w:jc w:val="both"/>
              <w:rPr>
                <w:rFonts w:asciiTheme="minorHAnsi" w:hAnsiTheme="minorHAnsi" w:cs="Nirmala UI Semilight"/>
                <w:sz w:val="22"/>
                <w:szCs w:val="22"/>
                <w:lang w:val="en-US" w:bidi="ar-LB"/>
              </w:rPr>
            </w:pPr>
          </w:p>
          <w:p w14:paraId="6B212EC0" w14:textId="77777777" w:rsidR="00516377" w:rsidRPr="00516377" w:rsidRDefault="00516377" w:rsidP="00516377">
            <w:pPr>
              <w:autoSpaceDE w:val="0"/>
              <w:autoSpaceDN w:val="0"/>
              <w:adjustRightInd w:val="0"/>
              <w:rPr>
                <w:rFonts w:asciiTheme="minorHAnsi" w:hAnsiTheme="minorHAnsi" w:cs="Nirmala UI Semilight"/>
                <w:sz w:val="22"/>
                <w:szCs w:val="22"/>
                <w:lang w:val="en-GB" w:bidi="ar-LB"/>
              </w:rPr>
            </w:pPr>
          </w:p>
          <w:p w14:paraId="53FCD868" w14:textId="76704240" w:rsidR="00463A9A" w:rsidRDefault="00516377" w:rsidP="00516377">
            <w:pPr>
              <w:autoSpaceDE w:val="0"/>
              <w:autoSpaceDN w:val="0"/>
              <w:adjustRightInd w:val="0"/>
              <w:jc w:val="both"/>
              <w:rPr>
                <w:rFonts w:asciiTheme="minorHAnsi" w:hAnsiTheme="minorHAnsi" w:cs="Nirmala UI Semilight"/>
                <w:sz w:val="22"/>
                <w:szCs w:val="22"/>
                <w:lang w:val="en-GB" w:bidi="ar-LB"/>
              </w:rPr>
            </w:pPr>
            <w:r w:rsidRPr="00516377">
              <w:rPr>
                <w:rFonts w:asciiTheme="minorHAnsi" w:hAnsiTheme="minorHAnsi" w:cs="Nirmala UI Semilight"/>
                <w:sz w:val="22"/>
                <w:szCs w:val="22"/>
                <w:lang w:val="en-GB" w:bidi="ar-LB"/>
              </w:rPr>
              <w:t>The individuals involved in this protocol will receive training through a workshop organized by TCNR prior to field engagement. The training will cover essential topics, including how to step carefully to safeguard delicate species, identification of invasive species for removal, proper extraction techniques, and appropriate procedures for collecting and storing the re</w:t>
            </w:r>
            <w:r w:rsidR="00BC2E77">
              <w:rPr>
                <w:rFonts w:asciiTheme="minorHAnsi" w:hAnsiTheme="minorHAnsi" w:cs="Nirmala UI Semilight"/>
                <w:sz w:val="22"/>
                <w:szCs w:val="22"/>
                <w:lang w:val="en-GB" w:bidi="ar-LB"/>
              </w:rPr>
              <w:t xml:space="preserve">moved plants in designated bags </w:t>
            </w:r>
            <w:r w:rsidR="00BC2E77" w:rsidRPr="00BC2E77">
              <w:rPr>
                <w:rFonts w:asciiTheme="minorHAnsi" w:hAnsiTheme="minorHAnsi" w:cs="Nirmala UI Semilight"/>
                <w:sz w:val="22"/>
                <w:szCs w:val="22"/>
                <w:lang w:val="en-GB" w:bidi="ar-LB"/>
              </w:rPr>
              <w:t>(figure 2).</w:t>
            </w:r>
          </w:p>
          <w:p w14:paraId="7614E771" w14:textId="77777777" w:rsidR="00516377" w:rsidRPr="00463A9A" w:rsidRDefault="00516377" w:rsidP="00516377">
            <w:pPr>
              <w:autoSpaceDE w:val="0"/>
              <w:autoSpaceDN w:val="0"/>
              <w:adjustRightInd w:val="0"/>
              <w:jc w:val="both"/>
              <w:rPr>
                <w:rFonts w:asciiTheme="minorHAnsi" w:hAnsiTheme="minorHAnsi" w:cs="Nirmala UI Semilight"/>
                <w:sz w:val="22"/>
                <w:szCs w:val="22"/>
                <w:lang w:val="en-GB" w:bidi="ar-LB"/>
              </w:rPr>
            </w:pPr>
          </w:p>
          <w:p w14:paraId="2A2C095D" w14:textId="68C2FE1F" w:rsidR="00FF29DA" w:rsidRDefault="005235C9" w:rsidP="00FF29DA">
            <w:pPr>
              <w:autoSpaceDE w:val="0"/>
              <w:autoSpaceDN w:val="0"/>
              <w:adjustRightInd w:val="0"/>
              <w:jc w:val="both"/>
              <w:rPr>
                <w:rFonts w:asciiTheme="minorHAnsi" w:hAnsiTheme="minorHAnsi" w:cs="Nirmala UI Semilight"/>
                <w:sz w:val="22"/>
                <w:szCs w:val="22"/>
                <w:lang w:val="en-GB" w:bidi="ar-LB"/>
              </w:rPr>
            </w:pPr>
            <w:r>
              <w:rPr>
                <w:rFonts w:asciiTheme="minorHAnsi" w:hAnsiTheme="minorHAnsi" w:cs="Nirmala UI Semilight"/>
                <w:sz w:val="22"/>
                <w:szCs w:val="22"/>
                <w:lang w:val="en-GB" w:bidi="ar-LB"/>
              </w:rPr>
              <w:t>T</w:t>
            </w:r>
            <w:r w:rsidR="00011A60" w:rsidRPr="00011A60">
              <w:rPr>
                <w:rFonts w:asciiTheme="minorHAnsi" w:hAnsiTheme="minorHAnsi" w:cs="Nirmala UI Semilight"/>
                <w:sz w:val="22"/>
                <w:szCs w:val="22"/>
                <w:lang w:val="en-GB" w:bidi="ar-LB"/>
              </w:rPr>
              <w:t>he expected number of respondents</w:t>
            </w:r>
            <w:r>
              <w:rPr>
                <w:rFonts w:asciiTheme="minorHAnsi" w:hAnsiTheme="minorHAnsi" w:cs="Nirmala UI Semilight"/>
                <w:sz w:val="22"/>
                <w:szCs w:val="22"/>
                <w:lang w:val="en-GB" w:bidi="ar-LB"/>
              </w:rPr>
              <w:t xml:space="preserve"> could reach max</w:t>
            </w:r>
            <w:r w:rsidR="00011A60" w:rsidRPr="00011A60">
              <w:rPr>
                <w:rFonts w:asciiTheme="minorHAnsi" w:hAnsiTheme="minorHAnsi" w:cs="Nirmala UI Semilight"/>
                <w:sz w:val="22"/>
                <w:szCs w:val="22"/>
                <w:lang w:val="en-GB" w:bidi="ar-LB"/>
              </w:rPr>
              <w:t xml:space="preserve"> 100</w:t>
            </w:r>
            <w:r>
              <w:rPr>
                <w:rFonts w:asciiTheme="minorHAnsi" w:hAnsiTheme="minorHAnsi" w:cs="Nirmala UI Semilight"/>
                <w:sz w:val="22"/>
                <w:szCs w:val="22"/>
                <w:lang w:val="en-GB" w:bidi="ar-LB"/>
              </w:rPr>
              <w:t xml:space="preserve"> </w:t>
            </w:r>
            <w:r w:rsidR="00BC36DE">
              <w:rPr>
                <w:rFonts w:asciiTheme="minorHAnsi" w:hAnsiTheme="minorHAnsi" w:cs="Nirmala UI Semilight"/>
                <w:sz w:val="22"/>
                <w:szCs w:val="22"/>
                <w:lang w:val="en-GB" w:bidi="ar-LB"/>
              </w:rPr>
              <w:t>people</w:t>
            </w:r>
            <w:r w:rsidR="00BC36DE" w:rsidRPr="00011A60">
              <w:rPr>
                <w:rFonts w:asciiTheme="minorHAnsi" w:hAnsiTheme="minorHAnsi" w:cs="Nirmala UI Semilight"/>
                <w:sz w:val="22"/>
                <w:szCs w:val="22"/>
                <w:lang w:val="en-GB" w:bidi="ar-LB"/>
              </w:rPr>
              <w:t xml:space="preserve">; </w:t>
            </w:r>
            <w:r w:rsidR="00BC36DE">
              <w:rPr>
                <w:rFonts w:asciiTheme="minorHAnsi" w:hAnsiTheme="minorHAnsi" w:cs="Nirmala UI Semilight"/>
                <w:sz w:val="22"/>
                <w:szCs w:val="22"/>
                <w:lang w:val="en-GB" w:bidi="ar-LB"/>
              </w:rPr>
              <w:t xml:space="preserve">the all zone </w:t>
            </w:r>
            <w:r w:rsidR="00011A60" w:rsidRPr="00011A60">
              <w:rPr>
                <w:rFonts w:asciiTheme="minorHAnsi" w:hAnsiTheme="minorHAnsi" w:cs="Nirmala UI Semilight"/>
                <w:sz w:val="22"/>
                <w:szCs w:val="22"/>
                <w:lang w:val="en-GB" w:bidi="ar-LB"/>
              </w:rPr>
              <w:t xml:space="preserve">will require a duration of five days. It's important to note that all plants collected in each zone will be burned after the </w:t>
            </w:r>
            <w:r w:rsidR="001E7A40">
              <w:rPr>
                <w:rFonts w:asciiTheme="minorHAnsi" w:hAnsiTheme="minorHAnsi" w:cs="Nirmala UI Semilight"/>
                <w:sz w:val="22"/>
                <w:szCs w:val="22"/>
                <w:lang w:val="en-GB" w:bidi="ar-LB"/>
              </w:rPr>
              <w:t>extraction process is comp</w:t>
            </w:r>
            <w:r w:rsidR="00BC36DE">
              <w:rPr>
                <w:rFonts w:asciiTheme="minorHAnsi" w:hAnsiTheme="minorHAnsi" w:cs="Nirmala UI Semilight"/>
                <w:sz w:val="22"/>
                <w:szCs w:val="22"/>
                <w:lang w:val="en-GB" w:bidi="ar-LB"/>
              </w:rPr>
              <w:t>leted</w:t>
            </w:r>
            <w:r w:rsidR="00FF29DA">
              <w:rPr>
                <w:rFonts w:asciiTheme="minorHAnsi" w:hAnsiTheme="minorHAnsi" w:cs="Nirmala UI Semilight"/>
                <w:sz w:val="22"/>
                <w:szCs w:val="22"/>
                <w:lang w:val="en-GB" w:bidi="ar-LB"/>
              </w:rPr>
              <w:t>, noting that the location of burning in each zones should be in the open areas (l</w:t>
            </w:r>
            <w:r w:rsidR="00FF29DA" w:rsidRPr="00FF29DA">
              <w:rPr>
                <w:rFonts w:asciiTheme="minorHAnsi" w:hAnsiTheme="minorHAnsi" w:cs="Nirmala UI Semilight"/>
                <w:sz w:val="22"/>
                <w:szCs w:val="22"/>
                <w:lang w:val="en-GB" w:bidi="ar-LB"/>
              </w:rPr>
              <w:t>ocations devoid of animal and plant species</w:t>
            </w:r>
            <w:r w:rsidR="00FF29DA">
              <w:rPr>
                <w:rFonts w:asciiTheme="minorHAnsi" w:hAnsiTheme="minorHAnsi" w:cs="Nirmala UI Semilight"/>
                <w:sz w:val="22"/>
                <w:szCs w:val="22"/>
                <w:lang w:val="en-GB" w:bidi="ar-LB"/>
              </w:rPr>
              <w:t>)</w:t>
            </w:r>
            <w:r w:rsidR="00FF29DA" w:rsidRPr="00FF29DA">
              <w:rPr>
                <w:rFonts w:asciiTheme="minorHAnsi" w:hAnsiTheme="minorHAnsi" w:cs="Nirmala UI Semilight"/>
                <w:sz w:val="22"/>
                <w:szCs w:val="22"/>
                <w:lang w:val="en-GB" w:bidi="ar-LB"/>
              </w:rPr>
              <w:t>.</w:t>
            </w:r>
          </w:p>
          <w:p w14:paraId="4B81C2E6" w14:textId="77777777" w:rsidR="00FF29DA" w:rsidRDefault="00FF29DA" w:rsidP="00BC2E77">
            <w:pPr>
              <w:autoSpaceDE w:val="0"/>
              <w:autoSpaceDN w:val="0"/>
              <w:adjustRightInd w:val="0"/>
              <w:jc w:val="both"/>
              <w:rPr>
                <w:rFonts w:asciiTheme="minorHAnsi" w:hAnsiTheme="minorHAnsi" w:cs="Nirmala UI Semilight"/>
                <w:sz w:val="22"/>
                <w:szCs w:val="22"/>
                <w:lang w:val="en-GB" w:bidi="ar-LB"/>
              </w:rPr>
            </w:pPr>
          </w:p>
          <w:p w14:paraId="77758A6C" w14:textId="26EA630B" w:rsidR="00BC2E77" w:rsidRDefault="00BC2E77" w:rsidP="00BC2E77">
            <w:pPr>
              <w:autoSpaceDE w:val="0"/>
              <w:autoSpaceDN w:val="0"/>
              <w:adjustRightInd w:val="0"/>
              <w:jc w:val="both"/>
              <w:rPr>
                <w:rFonts w:asciiTheme="minorHAnsi" w:hAnsiTheme="minorHAnsi" w:cs="Nirmala UI Semilight"/>
                <w:sz w:val="22"/>
                <w:szCs w:val="22"/>
                <w:lang w:val="en-GB" w:bidi="ar-LB"/>
              </w:rPr>
            </w:pPr>
            <w:r w:rsidRPr="00BC2E77">
              <w:rPr>
                <w:rFonts w:asciiTheme="minorHAnsi" w:hAnsiTheme="minorHAnsi" w:cs="Nirmala UI Semilight"/>
                <w:sz w:val="22"/>
                <w:szCs w:val="22"/>
                <w:lang w:val="en-GB" w:bidi="ar-LB"/>
              </w:rPr>
              <w:t>We strongly recommend disinfecting the soles of your footwear using a spray bottle filled with an appropriate disinfectant before entering or exiting any location. You can use methylated spirits (70-100%), diluted bleach (25%), or F10 solution. Simply spray the disinfectant and wait for one minute before moving forward to prevent reco</w:t>
            </w:r>
            <w:r>
              <w:rPr>
                <w:rFonts w:asciiTheme="minorHAnsi" w:hAnsiTheme="minorHAnsi" w:cs="Nirmala UI Semilight"/>
                <w:sz w:val="22"/>
                <w:szCs w:val="22"/>
                <w:lang w:val="en-GB" w:bidi="ar-LB"/>
              </w:rPr>
              <w:t xml:space="preserve">ntamination of your footwear </w:t>
            </w:r>
          </w:p>
          <w:p w14:paraId="043B8256" w14:textId="528C5531" w:rsidR="00BC36DE" w:rsidRDefault="00BC36DE" w:rsidP="00BC2E77">
            <w:pPr>
              <w:autoSpaceDE w:val="0"/>
              <w:autoSpaceDN w:val="0"/>
              <w:adjustRightInd w:val="0"/>
              <w:rPr>
                <w:rFonts w:asciiTheme="minorHAnsi" w:hAnsiTheme="minorHAnsi" w:cs="Nirmala UI Semilight"/>
                <w:sz w:val="22"/>
                <w:szCs w:val="22"/>
                <w:lang w:val="en-GB" w:bidi="ar-LB"/>
              </w:rPr>
            </w:pPr>
            <w:r>
              <w:rPr>
                <w:rFonts w:asciiTheme="minorHAnsi" w:hAnsiTheme="minorHAnsi" w:cs="Nirmala UI Semilight"/>
                <w:sz w:val="22"/>
                <w:szCs w:val="22"/>
                <w:lang w:val="en-GB" w:bidi="ar-LB"/>
              </w:rPr>
              <w:t xml:space="preserve"> </w:t>
            </w:r>
            <w:r w:rsidR="00BC2E77">
              <w:rPr>
                <w:rFonts w:asciiTheme="minorHAnsi" w:hAnsiTheme="minorHAnsi" w:cs="Nirmala UI Semilight"/>
                <w:sz w:val="22"/>
                <w:szCs w:val="22"/>
                <w:lang w:val="en-GB" w:bidi="ar-LB"/>
              </w:rPr>
              <w:t xml:space="preserve">                                                                                           </w:t>
            </w:r>
          </w:p>
          <w:p w14:paraId="006DA8E1" w14:textId="3008B393" w:rsidR="00BC36DE" w:rsidRDefault="00BC2E77" w:rsidP="00BC36DE">
            <w:pPr>
              <w:autoSpaceDE w:val="0"/>
              <w:autoSpaceDN w:val="0"/>
              <w:adjustRightInd w:val="0"/>
              <w:rPr>
                <w:rFonts w:asciiTheme="minorHAnsi" w:hAnsiTheme="minorHAnsi" w:cs="Nirmala UI Semilight"/>
                <w:sz w:val="22"/>
                <w:szCs w:val="22"/>
                <w:lang w:val="en-GB" w:bidi="ar-LB"/>
              </w:rPr>
            </w:pPr>
            <w:r w:rsidRPr="00BC2E77">
              <w:rPr>
                <w:rFonts w:asciiTheme="minorHAnsi" w:hAnsiTheme="minorHAnsi" w:cs="Nirmala UI Semilight"/>
                <w:sz w:val="22"/>
                <w:szCs w:val="22"/>
                <w:lang w:val="en-GB" w:bidi="ar-LB"/>
              </w:rPr>
              <w:t>Figure 2 illustrates the approach for era</w:t>
            </w:r>
            <w:r>
              <w:rPr>
                <w:rFonts w:asciiTheme="minorHAnsi" w:hAnsiTheme="minorHAnsi" w:cs="Nirmala UI Semilight"/>
                <w:sz w:val="22"/>
                <w:szCs w:val="22"/>
                <w:lang w:val="en-GB" w:bidi="ar-LB"/>
              </w:rPr>
              <w:t>dicating invasive plant species</w:t>
            </w:r>
          </w:p>
          <w:p w14:paraId="53221EE8" w14:textId="77777777" w:rsidR="00BC36DE" w:rsidRDefault="00BC36DE" w:rsidP="00BC36DE">
            <w:pPr>
              <w:autoSpaceDE w:val="0"/>
              <w:autoSpaceDN w:val="0"/>
              <w:adjustRightInd w:val="0"/>
              <w:rPr>
                <w:rFonts w:asciiTheme="minorHAnsi" w:hAnsiTheme="minorHAnsi" w:cs="Nirmala UI Semilight"/>
                <w:sz w:val="22"/>
                <w:szCs w:val="22"/>
                <w:lang w:val="en-GB" w:bidi="ar-LB"/>
              </w:rPr>
            </w:pPr>
          </w:p>
          <w:p w14:paraId="2AE81114" w14:textId="390E1C32" w:rsidR="00BC36DE" w:rsidRDefault="00BC36DE" w:rsidP="00BC36DE">
            <w:pPr>
              <w:autoSpaceDE w:val="0"/>
              <w:autoSpaceDN w:val="0"/>
              <w:adjustRightInd w:val="0"/>
              <w:rPr>
                <w:rFonts w:asciiTheme="minorHAnsi" w:hAnsiTheme="minorHAnsi" w:cs="Nirmala UI Semilight"/>
                <w:sz w:val="22"/>
                <w:szCs w:val="22"/>
                <w:lang w:val="en-GB" w:bidi="ar-LB"/>
              </w:rPr>
            </w:pPr>
            <w:r>
              <w:rPr>
                <w:rFonts w:asciiTheme="minorHAnsi" w:hAnsiTheme="minorHAnsi" w:cs="Nirmala UI Semilight"/>
                <w:noProof/>
                <w:sz w:val="22"/>
                <w:szCs w:val="22"/>
                <w:lang w:val="en-US" w:eastAsia="en-US" w:bidi="ar-SA"/>
              </w:rPr>
              <mc:AlternateContent>
                <mc:Choice Requires="wpg">
                  <w:drawing>
                    <wp:anchor distT="0" distB="0" distL="114300" distR="114300" simplePos="0" relativeHeight="251665408" behindDoc="0" locked="0" layoutInCell="1" allowOverlap="1" wp14:anchorId="2F72D5CF" wp14:editId="31E38578">
                      <wp:simplePos x="0" y="0"/>
                      <wp:positionH relativeFrom="column">
                        <wp:posOffset>122115</wp:posOffset>
                      </wp:positionH>
                      <wp:positionV relativeFrom="paragraph">
                        <wp:posOffset>74390</wp:posOffset>
                      </wp:positionV>
                      <wp:extent cx="4485600" cy="1771200"/>
                      <wp:effectExtent l="0" t="0" r="10795" b="19685"/>
                      <wp:wrapNone/>
                      <wp:docPr id="16" name="Group 16"/>
                      <wp:cNvGraphicFramePr/>
                      <a:graphic xmlns:a="http://schemas.openxmlformats.org/drawingml/2006/main">
                        <a:graphicData uri="http://schemas.microsoft.com/office/word/2010/wordprocessingGroup">
                          <wpg:wgp>
                            <wpg:cNvGrpSpPr/>
                            <wpg:grpSpPr>
                              <a:xfrm>
                                <a:off x="0" y="0"/>
                                <a:ext cx="4485600" cy="1771200"/>
                                <a:chOff x="0" y="42054"/>
                                <a:chExt cx="4420801" cy="1577183"/>
                              </a:xfrm>
                            </wpg:grpSpPr>
                            <wps:wsp>
                              <wps:cNvPr id="8" name="Right Arrow 8"/>
                              <wps:cNvSpPr/>
                              <wps:spPr>
                                <a:xfrm rot="5400000">
                                  <a:off x="3355200" y="691200"/>
                                  <a:ext cx="504005" cy="164903"/>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ight Arrow 13"/>
                              <wps:cNvSpPr/>
                              <wps:spPr>
                                <a:xfrm rot="10800000">
                                  <a:off x="993600" y="1137600"/>
                                  <a:ext cx="542343" cy="187200"/>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5" name="Group 15"/>
                              <wpg:cNvGrpSpPr/>
                              <wpg:grpSpPr>
                                <a:xfrm>
                                  <a:off x="0" y="42054"/>
                                  <a:ext cx="4420801" cy="1577183"/>
                                  <a:chOff x="0" y="43183"/>
                                  <a:chExt cx="4331143" cy="1619522"/>
                                </a:xfrm>
                              </wpg:grpSpPr>
                              <wps:wsp>
                                <wps:cNvPr id="4" name="Rectangle 4"/>
                                <wps:cNvSpPr/>
                                <wps:spPr>
                                  <a:xfrm>
                                    <a:off x="0" y="43200"/>
                                    <a:ext cx="806400" cy="597600"/>
                                  </a:xfrm>
                                  <a:prstGeom prst="rect">
                                    <a:avLst/>
                                  </a:prstGeom>
                                  <a:solidFill>
                                    <a:srgbClr val="4472C4"/>
                                  </a:solidFill>
                                  <a:ln w="12700" cap="flat" cmpd="sng" algn="ctr">
                                    <a:solidFill>
                                      <a:srgbClr val="4472C4">
                                        <a:shade val="50000"/>
                                      </a:srgbClr>
                                    </a:solidFill>
                                    <a:prstDash val="solid"/>
                                    <a:miter lim="800000"/>
                                  </a:ln>
                                  <a:effectLst/>
                                </wps:spPr>
                                <wps:txbx>
                                  <w:txbxContent>
                                    <w:p w14:paraId="7A8DA059" w14:textId="77777777" w:rsidR="00BC36DE" w:rsidRPr="00BC36DE" w:rsidRDefault="00BC36DE" w:rsidP="00BC36DE">
                                      <w:pPr>
                                        <w:rPr>
                                          <w:rFonts w:asciiTheme="minorHAnsi" w:hAnsiTheme="minorHAnsi"/>
                                          <w:color w:val="FFFFFF" w:themeColor="background1"/>
                                          <w:sz w:val="22"/>
                                          <w:szCs w:val="22"/>
                                          <w:lang w:val="en-US"/>
                                        </w:rPr>
                                      </w:pPr>
                                      <w:r w:rsidRPr="00BC36DE">
                                        <w:rPr>
                                          <w:rFonts w:asciiTheme="minorHAnsi" w:hAnsiTheme="minorHAnsi"/>
                                          <w:color w:val="FFFFFF" w:themeColor="background1"/>
                                          <w:sz w:val="22"/>
                                          <w:szCs w:val="22"/>
                                          <w:lang w:val="en-US"/>
                                        </w:rPr>
                                        <w:t xml:space="preserve">Training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ight Arrow 5"/>
                                <wps:cNvSpPr/>
                                <wps:spPr>
                                  <a:xfrm>
                                    <a:off x="806400" y="266400"/>
                                    <a:ext cx="697865" cy="143510"/>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1504798" y="59835"/>
                                    <a:ext cx="943200" cy="580981"/>
                                  </a:xfrm>
                                  <a:prstGeom prst="rect">
                                    <a:avLst/>
                                  </a:prstGeom>
                                  <a:solidFill>
                                    <a:srgbClr val="4472C4"/>
                                  </a:solidFill>
                                  <a:ln w="12700" cap="flat" cmpd="sng" algn="ctr">
                                    <a:solidFill>
                                      <a:srgbClr val="4472C4">
                                        <a:shade val="50000"/>
                                      </a:srgbClr>
                                    </a:solidFill>
                                    <a:prstDash val="solid"/>
                                    <a:miter lim="800000"/>
                                  </a:ln>
                                  <a:effectLst/>
                                </wps:spPr>
                                <wps:txbx>
                                  <w:txbxContent>
                                    <w:p w14:paraId="264D60BB" w14:textId="77777777" w:rsidR="00BC36DE" w:rsidRPr="00716CAB" w:rsidRDefault="00BC36DE" w:rsidP="00BC36DE">
                                      <w:pPr>
                                        <w:rPr>
                                          <w:rFonts w:asciiTheme="minorHAnsi" w:hAnsiTheme="minorHAnsi"/>
                                          <w:color w:val="FFFFFF" w:themeColor="background1"/>
                                          <w:sz w:val="22"/>
                                          <w:szCs w:val="22"/>
                                          <w:lang w:val="en-US"/>
                                        </w:rPr>
                                      </w:pPr>
                                      <w:r w:rsidRPr="00716CAB">
                                        <w:rPr>
                                          <w:rFonts w:asciiTheme="minorHAnsi" w:hAnsiTheme="minorHAnsi"/>
                                          <w:color w:val="FFFFFF" w:themeColor="background1"/>
                                          <w:sz w:val="22"/>
                                          <w:szCs w:val="22"/>
                                          <w:lang w:val="en-US"/>
                                        </w:rPr>
                                        <w:t xml:space="preserve">Gathering on the field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3146381" y="43183"/>
                                    <a:ext cx="1184762" cy="597436"/>
                                  </a:xfrm>
                                  <a:prstGeom prst="rect">
                                    <a:avLst/>
                                  </a:prstGeom>
                                  <a:solidFill>
                                    <a:srgbClr val="4472C4"/>
                                  </a:solidFill>
                                  <a:ln w="12700" cap="flat" cmpd="sng" algn="ctr">
                                    <a:solidFill>
                                      <a:srgbClr val="4472C4">
                                        <a:shade val="50000"/>
                                      </a:srgbClr>
                                    </a:solidFill>
                                    <a:prstDash val="solid"/>
                                    <a:miter lim="800000"/>
                                  </a:ln>
                                  <a:effectLst/>
                                </wps:spPr>
                                <wps:txbx>
                                  <w:txbxContent>
                                    <w:p w14:paraId="0184BD14" w14:textId="77777777" w:rsidR="00BC36DE" w:rsidRPr="00087AD7" w:rsidRDefault="00BC36DE" w:rsidP="00BC36DE">
                                      <w:pPr>
                                        <w:rPr>
                                          <w:rFonts w:asciiTheme="minorHAnsi" w:hAnsiTheme="minorHAnsi"/>
                                          <w:color w:val="FFFFFF" w:themeColor="background1"/>
                                          <w:sz w:val="22"/>
                                          <w:szCs w:val="22"/>
                                          <w:lang w:val="en-US"/>
                                        </w:rPr>
                                      </w:pPr>
                                      <w:r w:rsidRPr="00087AD7">
                                        <w:rPr>
                                          <w:rFonts w:asciiTheme="minorHAnsi" w:hAnsiTheme="minorHAnsi"/>
                                          <w:color w:val="FFFFFF" w:themeColor="background1"/>
                                          <w:sz w:val="22"/>
                                          <w:szCs w:val="22"/>
                                          <w:lang w:val="en-US"/>
                                        </w:rPr>
                                        <w:t>Use the disinfectant for the shoes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2973600" y="1051200"/>
                                    <a:ext cx="1195200" cy="611505"/>
                                  </a:xfrm>
                                  <a:prstGeom prst="rect">
                                    <a:avLst/>
                                  </a:prstGeom>
                                  <a:solidFill>
                                    <a:srgbClr val="4472C4"/>
                                  </a:solidFill>
                                  <a:ln w="12700" cap="flat" cmpd="sng" algn="ctr">
                                    <a:solidFill>
                                      <a:srgbClr val="4472C4">
                                        <a:shade val="50000"/>
                                      </a:srgbClr>
                                    </a:solidFill>
                                    <a:prstDash val="solid"/>
                                    <a:miter lim="800000"/>
                                  </a:ln>
                                  <a:effectLst/>
                                </wps:spPr>
                                <wps:txbx>
                                  <w:txbxContent>
                                    <w:p w14:paraId="5C566541" w14:textId="77777777" w:rsidR="005A1487" w:rsidRPr="00087AD7" w:rsidRDefault="00BC36DE" w:rsidP="00BC36DE">
                                      <w:pPr>
                                        <w:rPr>
                                          <w:rFonts w:asciiTheme="minorHAnsi" w:hAnsiTheme="minorHAnsi"/>
                                          <w:color w:val="FFFFFF" w:themeColor="background1"/>
                                          <w:sz w:val="22"/>
                                          <w:szCs w:val="22"/>
                                          <w:lang w:val="en-US"/>
                                        </w:rPr>
                                      </w:pPr>
                                      <w:r>
                                        <w:rPr>
                                          <w:rFonts w:asciiTheme="minorHAnsi" w:hAnsiTheme="minorHAnsi"/>
                                          <w:color w:val="FFFFFF" w:themeColor="background1"/>
                                          <w:sz w:val="22"/>
                                          <w:szCs w:val="22"/>
                                          <w:lang w:val="en-US"/>
                                        </w:rPr>
                                        <w:t xml:space="preserve">Eradication of </w:t>
                                      </w:r>
                                      <w:r w:rsidRPr="00087AD7">
                                        <w:rPr>
                                          <w:rFonts w:asciiTheme="minorHAnsi" w:hAnsiTheme="minorHAnsi"/>
                                          <w:color w:val="FFFFFF" w:themeColor="background1"/>
                                          <w:sz w:val="22"/>
                                          <w:szCs w:val="22"/>
                                          <w:lang w:val="en-US"/>
                                        </w:rPr>
                                        <w:t>invasive species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504800" y="1022400"/>
                                    <a:ext cx="1000800" cy="612000"/>
                                  </a:xfrm>
                                  <a:prstGeom prst="rect">
                                    <a:avLst/>
                                  </a:prstGeom>
                                  <a:solidFill>
                                    <a:srgbClr val="4472C4"/>
                                  </a:solidFill>
                                  <a:ln w="12700" cap="flat" cmpd="sng" algn="ctr">
                                    <a:solidFill>
                                      <a:srgbClr val="4472C4">
                                        <a:shade val="50000"/>
                                      </a:srgbClr>
                                    </a:solidFill>
                                    <a:prstDash val="solid"/>
                                    <a:miter lim="800000"/>
                                  </a:ln>
                                  <a:effectLst/>
                                </wps:spPr>
                                <wps:txbx>
                                  <w:txbxContent>
                                    <w:p w14:paraId="79776945" w14:textId="77777777" w:rsidR="00BC36DE" w:rsidRPr="00087AD7" w:rsidRDefault="00BC36DE" w:rsidP="00BC36DE">
                                      <w:pPr>
                                        <w:rPr>
                                          <w:rFonts w:asciiTheme="minorHAnsi" w:hAnsiTheme="minorHAnsi"/>
                                          <w:color w:val="FFFFFF" w:themeColor="background1"/>
                                          <w:sz w:val="22"/>
                                          <w:szCs w:val="22"/>
                                          <w:lang w:val="en-US"/>
                                        </w:rPr>
                                      </w:pPr>
                                      <w:r w:rsidRPr="00087AD7">
                                        <w:rPr>
                                          <w:rFonts w:asciiTheme="minorHAnsi" w:hAnsiTheme="minorHAnsi"/>
                                          <w:color w:val="FFFFFF" w:themeColor="background1"/>
                                          <w:sz w:val="22"/>
                                          <w:szCs w:val="22"/>
                                          <w:lang w:val="en-US"/>
                                        </w:rPr>
                                        <w:t>Collecting plants using bags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ight Arrow 11"/>
                                <wps:cNvSpPr/>
                                <wps:spPr>
                                  <a:xfrm rot="10800000">
                                    <a:off x="2505600" y="1245600"/>
                                    <a:ext cx="466990" cy="143511"/>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7200" y="1008000"/>
                                    <a:ext cx="986400" cy="654675"/>
                                  </a:xfrm>
                                  <a:prstGeom prst="rect">
                                    <a:avLst/>
                                  </a:prstGeom>
                                  <a:solidFill>
                                    <a:srgbClr val="4472C4"/>
                                  </a:solidFill>
                                  <a:ln w="12700" cap="flat" cmpd="sng" algn="ctr">
                                    <a:solidFill>
                                      <a:srgbClr val="4472C4">
                                        <a:shade val="50000"/>
                                      </a:srgbClr>
                                    </a:solidFill>
                                    <a:prstDash val="solid"/>
                                    <a:miter lim="800000"/>
                                  </a:ln>
                                  <a:effectLst/>
                                </wps:spPr>
                                <wps:txbx>
                                  <w:txbxContent>
                                    <w:p w14:paraId="750E6EA1" w14:textId="77777777" w:rsidR="00BC36DE" w:rsidRPr="00087AD7" w:rsidRDefault="00BC36DE" w:rsidP="00BC36DE">
                                      <w:pPr>
                                        <w:rPr>
                                          <w:rFonts w:asciiTheme="minorHAnsi" w:hAnsiTheme="minorHAnsi"/>
                                          <w:color w:val="FFFFFF" w:themeColor="background1"/>
                                          <w:sz w:val="22"/>
                                          <w:szCs w:val="22"/>
                                          <w:lang w:val="en-US"/>
                                        </w:rPr>
                                      </w:pPr>
                                      <w:r w:rsidRPr="00087AD7">
                                        <w:rPr>
                                          <w:rFonts w:asciiTheme="minorHAnsi" w:hAnsiTheme="minorHAnsi"/>
                                          <w:color w:val="FFFFFF" w:themeColor="background1"/>
                                          <w:sz w:val="22"/>
                                          <w:szCs w:val="22"/>
                                          <w:lang w:val="en-US"/>
                                        </w:rPr>
                                        <w:t xml:space="preserve">Burning in open area </w:t>
                                      </w:r>
                                    </w:p>
                                    <w:p w14:paraId="45B70C5A" w14:textId="77777777" w:rsidR="00BC36DE" w:rsidRPr="005A1487" w:rsidRDefault="00BC36DE" w:rsidP="00BC36DE">
                                      <w:pP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ight Arrow 14"/>
                                <wps:cNvSpPr/>
                                <wps:spPr>
                                  <a:xfrm>
                                    <a:off x="2448000" y="266400"/>
                                    <a:ext cx="697865" cy="143510"/>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F72D5CF" id="Group 16" o:spid="_x0000_s1026" style="position:absolute;margin-left:9.6pt;margin-top:5.85pt;width:353.2pt;height:139.45pt;z-index:251665408;mso-width-relative:margin;mso-height-relative:margin" coordorigin=",420" coordsize="44208,15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 o:spid="_x0000_s1027" type="#_x0000_t13" style="position:absolute;left:33552;top:6911;width:5040;height:164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" adj="18066" fillcolor="#4472c4" strokecolor="#2f528f" strokeweight="1pt"/>
                      <v:shape id="Right Arrow 13" o:spid="_x0000_s1028" type="#_x0000_t13" style="position:absolute;left:9936;top:11376;width:5423;height:1872;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" adj="17872" fillcolor="#4472c4" strokecolor="#2f528f" strokeweight="1pt"/>
                      <v:group id="Group 15" o:spid="_x0000_s1029" style="position:absolute;top:420;width:44208;height:15772" coordorigin=",431" coordsize="43311,16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4" o:spid="_x0000_s1030" style="position:absolute;top:432;width:8064;height:5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" fillcolor="#4472c4" strokecolor="#2f528f" strokeweight="1pt">
                          <v:textbox>
                            <w:txbxContent>
                              <w:p w14:paraId="7A8DA059" w14:textId="77777777" w:rsidR="00BC36DE" w:rsidRPr="00BC36DE" w:rsidRDefault="00BC36DE" w:rsidP="00BC36DE">
                                <w:pPr>
                                  <w:rPr>
                                    <w:rFonts w:asciiTheme="minorHAnsi" w:hAnsiTheme="minorHAnsi"/>
                                    <w:color w:val="FFFFFF" w:themeColor="background1"/>
                                    <w:sz w:val="22"/>
                                    <w:szCs w:val="22"/>
                                    <w:lang w:val="en-US"/>
                                  </w:rPr>
                                </w:pPr>
                                <w:r w:rsidRPr="00BC36DE">
                                  <w:rPr>
                                    <w:rFonts w:asciiTheme="minorHAnsi" w:hAnsiTheme="minorHAnsi"/>
                                    <w:color w:val="FFFFFF" w:themeColor="background1"/>
                                    <w:sz w:val="22"/>
                                    <w:szCs w:val="22"/>
                                    <w:lang w:val="en-US"/>
                                  </w:rPr>
                                  <w:t xml:space="preserve">Training </w:t>
                                </w:r>
                              </w:p>
                            </w:txbxContent>
                          </v:textbox>
                        </v:rect>
                        <v:shape id="Right Arrow 5" o:spid="_x0000_s1031" type="#_x0000_t13" style="position:absolute;left:8064;top:2664;width:6978;height:1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" adj="19379" fillcolor="#4472c4" strokecolor="#2f528f" strokeweight="1pt"/>
                        <v:rect id="Rectangle 6" o:spid="_x0000_s1032" style="position:absolute;left:15047;top:598;width:9432;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" fillcolor="#4472c4" strokecolor="#2f528f" strokeweight="1pt">
                          <v:textbox>
                            <w:txbxContent>
                              <w:p w14:paraId="264D60BB" w14:textId="77777777" w:rsidR="00BC36DE" w:rsidRPr="00716CAB" w:rsidRDefault="00BC36DE" w:rsidP="00BC36DE">
                                <w:pPr>
                                  <w:rPr>
                                    <w:rFonts w:asciiTheme="minorHAnsi" w:hAnsiTheme="minorHAnsi"/>
                                    <w:color w:val="FFFFFF" w:themeColor="background1"/>
                                    <w:sz w:val="22"/>
                                    <w:szCs w:val="22"/>
                                    <w:lang w:val="en-US"/>
                                  </w:rPr>
                                </w:pPr>
                                <w:r w:rsidRPr="00716CAB">
                                  <w:rPr>
                                    <w:rFonts w:asciiTheme="minorHAnsi" w:hAnsiTheme="minorHAnsi"/>
                                    <w:color w:val="FFFFFF" w:themeColor="background1"/>
                                    <w:sz w:val="22"/>
                                    <w:szCs w:val="22"/>
                                    <w:lang w:val="en-US"/>
                                  </w:rPr>
                                  <w:t xml:space="preserve">Gathering on the field  </w:t>
                                </w:r>
                              </w:p>
                            </w:txbxContent>
                          </v:textbox>
                        </v:rect>
                        <v:rect id="Rectangle 7" o:spid="_x0000_s1033" style="position:absolute;left:31463;top:431;width:11848;height:59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" fillcolor="#4472c4" strokecolor="#2f528f" strokeweight="1pt">
                          <v:textbox>
                            <w:txbxContent>
                              <w:p w14:paraId="0184BD14" w14:textId="77777777" w:rsidR="00BC36DE" w:rsidRPr="00087AD7" w:rsidRDefault="00BC36DE" w:rsidP="00BC36DE">
                                <w:pPr>
                                  <w:rPr>
                                    <w:rFonts w:asciiTheme="minorHAnsi" w:hAnsiTheme="minorHAnsi"/>
                                    <w:color w:val="FFFFFF" w:themeColor="background1"/>
                                    <w:sz w:val="22"/>
                                    <w:szCs w:val="22"/>
                                    <w:lang w:val="en-US"/>
                                  </w:rPr>
                                </w:pPr>
                                <w:r w:rsidRPr="00087AD7">
                                  <w:rPr>
                                    <w:rFonts w:asciiTheme="minorHAnsi" w:hAnsiTheme="minorHAnsi"/>
                                    <w:color w:val="FFFFFF" w:themeColor="background1"/>
                                    <w:sz w:val="22"/>
                                    <w:szCs w:val="22"/>
                                    <w:lang w:val="en-US"/>
                                  </w:rPr>
                                  <w:t>Use the disinfectant for the shoes</w:t>
                                </w:r>
                              </w:p>
                            </w:txbxContent>
                          </v:textbox>
                        </v:rect>
                        <v:rect id="Rectangle 9" o:spid="_x0000_s1034" style="position:absolute;left:29736;top:10512;width:11952;height:61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" fillcolor="#4472c4" strokecolor="#2f528f" strokeweight="1pt">
                          <v:textbox>
                            <w:txbxContent>
                              <w:p w14:paraId="5C566541" w14:textId="77777777" w:rsidR="005A1487" w:rsidRPr="00087AD7" w:rsidRDefault="00BC36DE" w:rsidP="00BC36DE">
                                <w:pPr>
                                  <w:rPr>
                                    <w:rFonts w:asciiTheme="minorHAnsi" w:hAnsiTheme="minorHAnsi"/>
                                    <w:color w:val="FFFFFF" w:themeColor="background1"/>
                                    <w:sz w:val="22"/>
                                    <w:szCs w:val="22"/>
                                    <w:lang w:val="en-US"/>
                                  </w:rPr>
                                </w:pPr>
                                <w:r>
                                  <w:rPr>
                                    <w:rFonts w:asciiTheme="minorHAnsi" w:hAnsiTheme="minorHAnsi"/>
                                    <w:color w:val="FFFFFF" w:themeColor="background1"/>
                                    <w:sz w:val="22"/>
                                    <w:szCs w:val="22"/>
                                    <w:lang w:val="en-US"/>
                                  </w:rPr>
                                  <w:t xml:space="preserve">Eradication of </w:t>
                                </w:r>
                                <w:r w:rsidRPr="00087AD7">
                                  <w:rPr>
                                    <w:rFonts w:asciiTheme="minorHAnsi" w:hAnsiTheme="minorHAnsi"/>
                                    <w:color w:val="FFFFFF" w:themeColor="background1"/>
                                    <w:sz w:val="22"/>
                                    <w:szCs w:val="22"/>
                                    <w:lang w:val="en-US"/>
                                  </w:rPr>
                                  <w:t>invasive species</w:t>
                                </w:r>
                              </w:p>
                            </w:txbxContent>
                          </v:textbox>
                        </v:rect>
                        <v:rect id="Rectangle 10" o:spid="_x0000_s1035" style="position:absolute;left:15048;top:10224;width:10008;height:6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" fillcolor="#4472c4" strokecolor="#2f528f" strokeweight="1pt">
                          <v:textbox>
                            <w:txbxContent>
                              <w:p w14:paraId="79776945" w14:textId="77777777" w:rsidR="00BC36DE" w:rsidRPr="00087AD7" w:rsidRDefault="00BC36DE" w:rsidP="00BC36DE">
                                <w:pPr>
                                  <w:rPr>
                                    <w:rFonts w:asciiTheme="minorHAnsi" w:hAnsiTheme="minorHAnsi"/>
                                    <w:color w:val="FFFFFF" w:themeColor="background1"/>
                                    <w:sz w:val="22"/>
                                    <w:szCs w:val="22"/>
                                    <w:lang w:val="en-US"/>
                                  </w:rPr>
                                </w:pPr>
                                <w:r w:rsidRPr="00087AD7">
                                  <w:rPr>
                                    <w:rFonts w:asciiTheme="minorHAnsi" w:hAnsiTheme="minorHAnsi"/>
                                    <w:color w:val="FFFFFF" w:themeColor="background1"/>
                                    <w:sz w:val="22"/>
                                    <w:szCs w:val="22"/>
                                    <w:lang w:val="en-US"/>
                                  </w:rPr>
                                  <w:t>Collecting plants using bags</w:t>
                                </w:r>
                              </w:p>
                            </w:txbxContent>
                          </v:textbox>
                        </v:rect>
                        <v:shape id="Right Arrow 11" o:spid="_x0000_s1036" type="#_x0000_t13" style="position:absolute;left:25056;top:12456;width:4669;height:1435;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" adj="18281" fillcolor="#4472c4" strokecolor="#2f528f" strokeweight="1pt"/>
                        <v:rect id="Rectangle 12" o:spid="_x0000_s1037" style="position:absolute;left:72;top:10080;width:9864;height:65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" fillcolor="#4472c4" strokecolor="#2f528f" strokeweight="1pt">
                          <v:textbox>
                            <w:txbxContent>
                              <w:p w14:paraId="750E6EA1" w14:textId="77777777" w:rsidR="00BC36DE" w:rsidRPr="00087AD7" w:rsidRDefault="00BC36DE" w:rsidP="00BC36DE">
                                <w:pPr>
                                  <w:rPr>
                                    <w:rFonts w:asciiTheme="minorHAnsi" w:hAnsiTheme="minorHAnsi"/>
                                    <w:color w:val="FFFFFF" w:themeColor="background1"/>
                                    <w:sz w:val="22"/>
                                    <w:szCs w:val="22"/>
                                    <w:lang w:val="en-US"/>
                                  </w:rPr>
                                </w:pPr>
                                <w:r w:rsidRPr="00087AD7">
                                  <w:rPr>
                                    <w:rFonts w:asciiTheme="minorHAnsi" w:hAnsiTheme="minorHAnsi"/>
                                    <w:color w:val="FFFFFF" w:themeColor="background1"/>
                                    <w:sz w:val="22"/>
                                    <w:szCs w:val="22"/>
                                    <w:lang w:val="en-US"/>
                                  </w:rPr>
                                  <w:t xml:space="preserve">Burning in open area </w:t>
                                </w:r>
                              </w:p>
                              <w:p w14:paraId="45B70C5A" w14:textId="77777777" w:rsidR="00BC36DE" w:rsidRPr="005A1487" w:rsidRDefault="00BC36DE" w:rsidP="00BC36DE">
                                <w:pPr>
                                  <w:rPr>
                                    <w:lang w:val="en-US"/>
                                  </w:rPr>
                                </w:pPr>
                              </w:p>
                            </w:txbxContent>
                          </v:textbox>
                        </v:rect>
                        <v:shape id="Right Arrow 14" o:spid="_x0000_s1038" type="#_x0000_t13" style="position:absolute;left:24480;top:2664;width:6978;height:1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" adj="19379" fillcolor="#4472c4" strokecolor="#2f528f" strokeweight="1pt"/>
                      </v:group>
                    </v:group>
                  </w:pict>
                </mc:Fallback>
              </mc:AlternateContent>
            </w:r>
          </w:p>
          <w:p w14:paraId="7B6C86C4" w14:textId="0D7B0026" w:rsidR="00BC36DE" w:rsidRDefault="00BC36DE" w:rsidP="00BC36DE">
            <w:pPr>
              <w:autoSpaceDE w:val="0"/>
              <w:autoSpaceDN w:val="0"/>
              <w:adjustRightInd w:val="0"/>
              <w:rPr>
                <w:rFonts w:asciiTheme="minorHAnsi" w:hAnsiTheme="minorHAnsi" w:cs="Nirmala UI Semilight"/>
                <w:sz w:val="22"/>
                <w:szCs w:val="22"/>
                <w:lang w:val="en-GB" w:bidi="ar-LB"/>
              </w:rPr>
            </w:pPr>
          </w:p>
          <w:p w14:paraId="42C1577E" w14:textId="0E4664A1" w:rsidR="00BC36DE" w:rsidRDefault="00BC36DE" w:rsidP="00BC36DE">
            <w:pPr>
              <w:autoSpaceDE w:val="0"/>
              <w:autoSpaceDN w:val="0"/>
              <w:adjustRightInd w:val="0"/>
              <w:rPr>
                <w:rFonts w:asciiTheme="minorHAnsi" w:hAnsiTheme="minorHAnsi" w:cs="Nirmala UI Semilight"/>
                <w:sz w:val="22"/>
                <w:szCs w:val="22"/>
                <w:lang w:val="en-GB" w:bidi="ar-LB"/>
              </w:rPr>
            </w:pPr>
          </w:p>
          <w:p w14:paraId="3D8F1E86" w14:textId="3692D0B3" w:rsidR="00BC36DE" w:rsidRDefault="00BC36DE" w:rsidP="00BC36DE">
            <w:pPr>
              <w:autoSpaceDE w:val="0"/>
              <w:autoSpaceDN w:val="0"/>
              <w:adjustRightInd w:val="0"/>
              <w:rPr>
                <w:rFonts w:asciiTheme="minorHAnsi" w:hAnsiTheme="minorHAnsi" w:cs="Nirmala UI Semilight"/>
                <w:sz w:val="22"/>
                <w:szCs w:val="22"/>
                <w:lang w:val="en-GB" w:bidi="ar-LB"/>
              </w:rPr>
            </w:pPr>
          </w:p>
          <w:p w14:paraId="395D2A96" w14:textId="463781E0" w:rsidR="00BC36DE" w:rsidRDefault="00BC36DE" w:rsidP="00BC36DE">
            <w:pPr>
              <w:autoSpaceDE w:val="0"/>
              <w:autoSpaceDN w:val="0"/>
              <w:adjustRightInd w:val="0"/>
              <w:rPr>
                <w:rFonts w:asciiTheme="minorHAnsi" w:hAnsiTheme="minorHAnsi" w:cs="Nirmala UI Semilight"/>
                <w:sz w:val="22"/>
                <w:szCs w:val="22"/>
                <w:lang w:val="en-GB" w:bidi="ar-LB"/>
              </w:rPr>
            </w:pPr>
          </w:p>
          <w:p w14:paraId="5A7E4FDB" w14:textId="3ACA6A76" w:rsidR="00BC36DE" w:rsidRDefault="00BC36DE" w:rsidP="00BC36DE">
            <w:pPr>
              <w:autoSpaceDE w:val="0"/>
              <w:autoSpaceDN w:val="0"/>
              <w:adjustRightInd w:val="0"/>
              <w:rPr>
                <w:rFonts w:asciiTheme="minorHAnsi" w:hAnsiTheme="minorHAnsi" w:cs="Nirmala UI Semilight"/>
                <w:sz w:val="22"/>
                <w:szCs w:val="22"/>
                <w:lang w:val="en-GB" w:bidi="ar-LB"/>
              </w:rPr>
            </w:pPr>
          </w:p>
          <w:p w14:paraId="02630BE9" w14:textId="77777777" w:rsidR="00BC36DE" w:rsidRDefault="00BC36DE" w:rsidP="00BC36DE">
            <w:pPr>
              <w:autoSpaceDE w:val="0"/>
              <w:autoSpaceDN w:val="0"/>
              <w:adjustRightInd w:val="0"/>
              <w:rPr>
                <w:rFonts w:asciiTheme="minorHAnsi" w:hAnsiTheme="minorHAnsi" w:cs="Nirmala UI Semilight"/>
                <w:sz w:val="22"/>
                <w:szCs w:val="22"/>
                <w:lang w:val="en-GB" w:bidi="ar-LB"/>
              </w:rPr>
            </w:pPr>
          </w:p>
          <w:p w14:paraId="29D0047D" w14:textId="182AF4E5" w:rsidR="001E7A40" w:rsidRDefault="001E7A40" w:rsidP="00516377">
            <w:pPr>
              <w:autoSpaceDE w:val="0"/>
              <w:autoSpaceDN w:val="0"/>
              <w:adjustRightInd w:val="0"/>
              <w:rPr>
                <w:rFonts w:asciiTheme="minorHAnsi" w:hAnsiTheme="minorHAnsi" w:cs="Nirmala UI Semilight"/>
                <w:sz w:val="22"/>
                <w:szCs w:val="22"/>
                <w:lang w:val="en-GB" w:bidi="ar-LB"/>
              </w:rPr>
            </w:pPr>
          </w:p>
          <w:p w14:paraId="4301A4EC" w14:textId="2701BEDB" w:rsidR="00BC36DE" w:rsidRDefault="00BC36DE" w:rsidP="00516377">
            <w:pPr>
              <w:autoSpaceDE w:val="0"/>
              <w:autoSpaceDN w:val="0"/>
              <w:adjustRightInd w:val="0"/>
              <w:rPr>
                <w:rFonts w:asciiTheme="minorHAnsi" w:hAnsiTheme="minorHAnsi" w:cs="Nirmala UI Semilight"/>
                <w:sz w:val="22"/>
                <w:szCs w:val="22"/>
                <w:lang w:val="en-GB" w:bidi="ar-LB"/>
              </w:rPr>
            </w:pPr>
          </w:p>
          <w:p w14:paraId="15836D89" w14:textId="7AFA1F5A" w:rsidR="00BC36DE" w:rsidRDefault="00BC36DE" w:rsidP="00516377">
            <w:pPr>
              <w:autoSpaceDE w:val="0"/>
              <w:autoSpaceDN w:val="0"/>
              <w:adjustRightInd w:val="0"/>
              <w:rPr>
                <w:rFonts w:asciiTheme="minorHAnsi" w:hAnsiTheme="minorHAnsi" w:cs="Nirmala UI Semilight"/>
                <w:sz w:val="22"/>
                <w:szCs w:val="22"/>
                <w:lang w:val="en-GB" w:bidi="ar-LB"/>
              </w:rPr>
            </w:pPr>
          </w:p>
          <w:p w14:paraId="768EF7EA" w14:textId="6CAD2751" w:rsidR="00BC36DE" w:rsidRDefault="00BC36DE" w:rsidP="00BC36DE">
            <w:pPr>
              <w:snapToGrid w:val="0"/>
              <w:jc w:val="both"/>
              <w:rPr>
                <w:rFonts w:asciiTheme="minorHAnsi" w:hAnsiTheme="minorHAnsi" w:cstheme="minorHAnsi"/>
                <w:sz w:val="22"/>
                <w:szCs w:val="22"/>
                <w:lang w:val="en-US" w:bidi="ar-LB"/>
              </w:rPr>
            </w:pPr>
          </w:p>
          <w:p w14:paraId="49CA4B8E" w14:textId="70C16D9C" w:rsidR="00BC2E77" w:rsidRDefault="00BC2E77" w:rsidP="00BC36DE">
            <w:pPr>
              <w:snapToGrid w:val="0"/>
              <w:jc w:val="both"/>
              <w:rPr>
                <w:rFonts w:asciiTheme="minorHAnsi" w:hAnsiTheme="minorHAnsi" w:cstheme="minorHAnsi"/>
                <w:sz w:val="22"/>
                <w:szCs w:val="22"/>
                <w:lang w:val="en-US" w:bidi="ar-LB"/>
              </w:rPr>
            </w:pPr>
          </w:p>
          <w:p w14:paraId="4796F082" w14:textId="0495885E" w:rsidR="00BC2E77" w:rsidRDefault="00BC2E77" w:rsidP="00BC36DE">
            <w:pPr>
              <w:snapToGrid w:val="0"/>
              <w:jc w:val="both"/>
              <w:rPr>
                <w:rFonts w:asciiTheme="minorHAnsi" w:hAnsiTheme="minorHAnsi" w:cstheme="minorHAnsi"/>
                <w:sz w:val="22"/>
                <w:szCs w:val="22"/>
                <w:lang w:val="en-US" w:bidi="ar-LB"/>
              </w:rPr>
            </w:pPr>
          </w:p>
          <w:p w14:paraId="779D2927" w14:textId="6340C769" w:rsidR="00BC2E77" w:rsidRDefault="00BC2E77" w:rsidP="00BC36DE">
            <w:pPr>
              <w:snapToGrid w:val="0"/>
              <w:jc w:val="both"/>
              <w:rPr>
                <w:rFonts w:asciiTheme="minorHAnsi" w:hAnsiTheme="minorHAnsi" w:cstheme="minorHAnsi"/>
                <w:sz w:val="22"/>
                <w:szCs w:val="22"/>
                <w:lang w:val="en-US" w:bidi="ar-LB"/>
              </w:rPr>
            </w:pPr>
          </w:p>
          <w:p w14:paraId="472EE5EE" w14:textId="77777777" w:rsidR="00BC2E77" w:rsidRDefault="00BC2E77" w:rsidP="00BC36DE">
            <w:pPr>
              <w:snapToGrid w:val="0"/>
              <w:jc w:val="both"/>
              <w:rPr>
                <w:rFonts w:asciiTheme="minorHAnsi" w:hAnsiTheme="minorHAnsi" w:cstheme="minorHAnsi"/>
                <w:sz w:val="22"/>
                <w:szCs w:val="22"/>
                <w:lang w:val="en-US" w:bidi="ar-LB"/>
              </w:rPr>
            </w:pPr>
          </w:p>
          <w:p w14:paraId="09B1C51C" w14:textId="77777777" w:rsidR="00BC36DE" w:rsidRDefault="00BC36DE" w:rsidP="00BC36DE">
            <w:pPr>
              <w:snapToGrid w:val="0"/>
              <w:jc w:val="both"/>
              <w:rPr>
                <w:rFonts w:asciiTheme="minorHAnsi" w:hAnsiTheme="minorHAnsi" w:cstheme="minorHAnsi"/>
                <w:sz w:val="22"/>
                <w:szCs w:val="22"/>
                <w:lang w:val="en-US" w:bidi="ar-LB"/>
              </w:rPr>
            </w:pPr>
          </w:p>
          <w:p w14:paraId="2C2C776F" w14:textId="733D2DFA" w:rsidR="00C95E84" w:rsidRPr="00BB3805" w:rsidRDefault="00C95E84" w:rsidP="00BC2E77">
            <w:pPr>
              <w:snapToGrid w:val="0"/>
              <w:jc w:val="both"/>
              <w:rPr>
                <w:rFonts w:asciiTheme="minorHAnsi" w:hAnsiTheme="minorHAnsi" w:cstheme="minorHAnsi"/>
                <w:sz w:val="22"/>
                <w:szCs w:val="22"/>
                <w:lang w:val="en-US" w:bidi="ar-LB"/>
              </w:rPr>
            </w:pPr>
            <w:r w:rsidRPr="00BB3805">
              <w:rPr>
                <w:rFonts w:asciiTheme="minorHAnsi" w:hAnsiTheme="minorHAnsi" w:cstheme="minorHAnsi"/>
                <w:sz w:val="22"/>
                <w:szCs w:val="22"/>
                <w:lang w:val="en-US" w:bidi="ar-LB"/>
              </w:rPr>
              <w:t xml:space="preserve">The Invasive Plants Management Protocol at TCNR is scheduled for implementation either during the upcoming spring season or in the midst of winter, strategically chosen to take advantage of moist soil conditions that facilitate the efficient removal of these invasive plants, emphasizing root extraction. This protocol is designed to be applicable not only to the management of </w:t>
            </w:r>
            <w:proofErr w:type="spellStart"/>
            <w:r w:rsidRPr="00463A9A">
              <w:rPr>
                <w:rFonts w:asciiTheme="minorHAnsi" w:hAnsiTheme="minorHAnsi" w:cstheme="minorHAnsi"/>
                <w:i/>
                <w:iCs/>
                <w:sz w:val="22"/>
                <w:szCs w:val="22"/>
                <w:lang w:val="en-US" w:bidi="ar-LB"/>
              </w:rPr>
              <w:t>Heterotheca</w:t>
            </w:r>
            <w:proofErr w:type="spellEnd"/>
            <w:r w:rsidRPr="00463A9A">
              <w:rPr>
                <w:rFonts w:asciiTheme="minorHAnsi" w:hAnsiTheme="minorHAnsi" w:cstheme="minorHAnsi"/>
                <w:i/>
                <w:iCs/>
                <w:sz w:val="22"/>
                <w:szCs w:val="22"/>
                <w:lang w:val="en-US" w:bidi="ar-LB"/>
              </w:rPr>
              <w:t xml:space="preserve"> </w:t>
            </w:r>
            <w:proofErr w:type="spellStart"/>
            <w:r w:rsidRPr="00463A9A">
              <w:rPr>
                <w:rFonts w:asciiTheme="minorHAnsi" w:hAnsiTheme="minorHAnsi" w:cstheme="minorHAnsi"/>
                <w:i/>
                <w:iCs/>
                <w:sz w:val="22"/>
                <w:szCs w:val="22"/>
                <w:lang w:val="en-US" w:bidi="ar-LB"/>
              </w:rPr>
              <w:t>Subaxillaries</w:t>
            </w:r>
            <w:proofErr w:type="spellEnd"/>
            <w:r w:rsidRPr="00463A9A">
              <w:rPr>
                <w:rFonts w:asciiTheme="minorHAnsi" w:hAnsiTheme="minorHAnsi" w:cstheme="minorHAnsi"/>
                <w:i/>
                <w:iCs/>
                <w:sz w:val="22"/>
                <w:szCs w:val="22"/>
                <w:lang w:val="en-US" w:bidi="ar-LB"/>
              </w:rPr>
              <w:t xml:space="preserve"> </w:t>
            </w:r>
            <w:r w:rsidRPr="00BB3805">
              <w:rPr>
                <w:rFonts w:asciiTheme="minorHAnsi" w:hAnsiTheme="minorHAnsi" w:cstheme="minorHAnsi"/>
                <w:sz w:val="22"/>
                <w:szCs w:val="22"/>
                <w:lang w:val="en-US" w:bidi="ar-LB"/>
              </w:rPr>
              <w:t>also to address various types of invasive plant species encountered within the reserve.</w:t>
            </w:r>
          </w:p>
          <w:p w14:paraId="72CF5255" w14:textId="50BC3D4A" w:rsidR="00C95E84" w:rsidRDefault="00C95E84" w:rsidP="00BC2E77">
            <w:pPr>
              <w:snapToGrid w:val="0"/>
              <w:jc w:val="both"/>
              <w:rPr>
                <w:rFonts w:asciiTheme="minorHAnsi" w:hAnsiTheme="minorHAnsi" w:cstheme="minorHAnsi"/>
                <w:sz w:val="22"/>
                <w:szCs w:val="22"/>
                <w:lang w:val="en-US" w:bidi="ar-LB"/>
              </w:rPr>
            </w:pPr>
            <w:r w:rsidRPr="00BB3805">
              <w:rPr>
                <w:rFonts w:asciiTheme="minorHAnsi" w:hAnsiTheme="minorHAnsi" w:cstheme="minorHAnsi"/>
                <w:sz w:val="22"/>
                <w:szCs w:val="22"/>
                <w:lang w:val="en-US" w:bidi="ar-LB"/>
              </w:rPr>
              <w:t>The success of this management approach hinges on collaboration and active participation from multiple stakeholders, including NGOs, dedicated volunteers, and the TCNR team. By engaging this collective effort, we aim to tackle invasive species comprehensively, protect the integrity of the natural ecosystem, and ensure the long-term preservation of the TCNR's unique biodiversity</w:t>
            </w:r>
            <w:r>
              <w:rPr>
                <w:rFonts w:asciiTheme="minorHAnsi" w:hAnsiTheme="minorHAnsi" w:cstheme="minorHAnsi"/>
                <w:sz w:val="22"/>
                <w:szCs w:val="22"/>
                <w:lang w:val="en-US" w:bidi="ar-LB"/>
              </w:rPr>
              <w:t>.</w:t>
            </w:r>
          </w:p>
          <w:p w14:paraId="3C7EEE97" w14:textId="2BF5BE99" w:rsidR="00516377" w:rsidRPr="00BB3805" w:rsidRDefault="00516377" w:rsidP="00C95E84">
            <w:pPr>
              <w:snapToGrid w:val="0"/>
              <w:jc w:val="both"/>
              <w:rPr>
                <w:rFonts w:asciiTheme="minorHAnsi" w:hAnsiTheme="minorHAnsi" w:cstheme="minorHAnsi"/>
                <w:sz w:val="22"/>
                <w:szCs w:val="22"/>
                <w:lang w:val="en-US" w:bidi="ar-LB"/>
              </w:rPr>
            </w:pPr>
          </w:p>
          <w:p w14:paraId="697503B6" w14:textId="7F7B697A" w:rsidR="00C95E84" w:rsidRPr="00275934" w:rsidRDefault="00C95E84" w:rsidP="00C95E84">
            <w:pPr>
              <w:snapToGrid w:val="0"/>
              <w:jc w:val="both"/>
              <w:rPr>
                <w:rFonts w:asciiTheme="minorHAnsi" w:hAnsiTheme="minorHAnsi" w:cstheme="minorHAnsi"/>
                <w:sz w:val="22"/>
                <w:szCs w:val="22"/>
                <w:lang w:val="en-GB"/>
              </w:rPr>
            </w:pPr>
          </w:p>
        </w:tc>
      </w:tr>
      <w:tr w:rsidR="00C95E84" w:rsidRPr="00275934" w14:paraId="1BC5AE50" w14:textId="77777777" w:rsidTr="00CD51E6">
        <w:tc>
          <w:tcPr>
            <w:tcW w:w="1322" w:type="dxa"/>
            <w:tcBorders>
              <w:left w:val="single" w:sz="4" w:space="0" w:color="000000"/>
              <w:bottom w:val="single" w:sz="4" w:space="0" w:color="000000"/>
            </w:tcBorders>
            <w:shd w:val="clear" w:color="auto" w:fill="auto"/>
          </w:tcPr>
          <w:p w14:paraId="5BC8576A" w14:textId="77777777" w:rsidR="00C95E84" w:rsidRPr="00275934" w:rsidRDefault="00C95E84" w:rsidP="00C95E84">
            <w:pPr>
              <w:pStyle w:val="titolotabella"/>
              <w:snapToGrid w:val="0"/>
              <w:rPr>
                <w:rFonts w:asciiTheme="minorHAnsi" w:hAnsiTheme="minorHAnsi" w:cstheme="minorHAnsi"/>
                <w:szCs w:val="22"/>
                <w:lang w:val="en-GB"/>
              </w:rPr>
            </w:pPr>
            <w:r w:rsidRPr="00275934">
              <w:rPr>
                <w:rFonts w:asciiTheme="minorHAnsi" w:hAnsiTheme="minorHAnsi" w:cstheme="minorHAnsi"/>
                <w:szCs w:val="22"/>
                <w:lang w:val="en-GB"/>
              </w:rPr>
              <w:lastRenderedPageBreak/>
              <w:t>Quotations</w:t>
            </w:r>
          </w:p>
        </w:tc>
        <w:tc>
          <w:tcPr>
            <w:tcW w:w="8380" w:type="dxa"/>
            <w:gridSpan w:val="2"/>
            <w:tcBorders>
              <w:left w:val="single" w:sz="4" w:space="0" w:color="000000"/>
              <w:bottom w:val="single" w:sz="4" w:space="0" w:color="000000"/>
              <w:right w:val="single" w:sz="4" w:space="0" w:color="000000"/>
            </w:tcBorders>
            <w:shd w:val="clear" w:color="auto" w:fill="auto"/>
          </w:tcPr>
          <w:p w14:paraId="0BB8E023" w14:textId="4676E1B0" w:rsidR="00C95E84" w:rsidRPr="00A73481" w:rsidRDefault="00011A60" w:rsidP="00011A60">
            <w:pPr>
              <w:snapToGrid w:val="0"/>
              <w:jc w:val="both"/>
              <w:rPr>
                <w:rFonts w:asciiTheme="minorHAnsi" w:eastAsia="Arial" w:hAnsiTheme="minorHAnsi" w:cstheme="minorHAnsi"/>
                <w:color w:val="000000"/>
                <w:sz w:val="22"/>
                <w:szCs w:val="22"/>
                <w:lang w:val="en-GB"/>
              </w:rPr>
            </w:pPr>
            <w:r>
              <w:rPr>
                <w:rFonts w:asciiTheme="minorHAnsi" w:eastAsia="Arial" w:hAnsiTheme="minorHAnsi" w:cstheme="minorHAnsi"/>
                <w:color w:val="000000"/>
                <w:sz w:val="22"/>
                <w:szCs w:val="22"/>
                <w:lang w:val="en-GB"/>
              </w:rPr>
              <w:t>Hand Pruners: 68$ (</w:t>
            </w:r>
            <w:r w:rsidRPr="00011A60">
              <w:rPr>
                <w:rFonts w:asciiTheme="minorHAnsi" w:eastAsia="Arial" w:hAnsiTheme="minorHAnsi" w:cstheme="minorHAnsi"/>
                <w:color w:val="000000"/>
                <w:sz w:val="22"/>
                <w:szCs w:val="22"/>
                <w:lang w:val="en-GB"/>
              </w:rPr>
              <w:t>approximately</w:t>
            </w:r>
            <w:r>
              <w:rPr>
                <w:rFonts w:asciiTheme="minorHAnsi" w:eastAsia="Arial" w:hAnsiTheme="minorHAnsi" w:cstheme="minorHAnsi"/>
                <w:color w:val="000000"/>
                <w:sz w:val="22"/>
                <w:szCs w:val="22"/>
                <w:lang w:val="en-GB"/>
              </w:rPr>
              <w:t xml:space="preserve"> 50 piece)</w:t>
            </w:r>
          </w:p>
          <w:p w14:paraId="6C40B124" w14:textId="4DAF6CD3" w:rsidR="00C95E84" w:rsidRPr="00A73481" w:rsidRDefault="00C95E84" w:rsidP="00011A60">
            <w:pPr>
              <w:snapToGrid w:val="0"/>
              <w:jc w:val="both"/>
              <w:rPr>
                <w:rFonts w:asciiTheme="minorHAnsi" w:eastAsia="Arial" w:hAnsiTheme="minorHAnsi" w:cstheme="minorHAnsi"/>
                <w:color w:val="000000"/>
                <w:sz w:val="22"/>
                <w:szCs w:val="22"/>
                <w:lang w:val="en-GB"/>
              </w:rPr>
            </w:pPr>
            <w:r w:rsidRPr="00A73481">
              <w:rPr>
                <w:rFonts w:asciiTheme="minorHAnsi" w:eastAsia="Arial" w:hAnsiTheme="minorHAnsi" w:cstheme="minorHAnsi"/>
                <w:color w:val="000000"/>
                <w:sz w:val="22"/>
                <w:szCs w:val="22"/>
                <w:lang w:val="en-GB"/>
              </w:rPr>
              <w:t xml:space="preserve">Gardeners </w:t>
            </w:r>
            <w:r w:rsidR="00011A60">
              <w:rPr>
                <w:rFonts w:asciiTheme="minorHAnsi" w:eastAsia="Arial" w:hAnsiTheme="minorHAnsi" w:cstheme="minorHAnsi"/>
                <w:color w:val="000000"/>
                <w:sz w:val="22"/>
                <w:szCs w:val="22"/>
                <w:lang w:val="en-GB"/>
              </w:rPr>
              <w:t xml:space="preserve">gloves: 25$ </w:t>
            </w:r>
            <w:r w:rsidR="00011A60" w:rsidRPr="00011A60">
              <w:rPr>
                <w:rFonts w:asciiTheme="minorHAnsi" w:eastAsia="Arial" w:hAnsiTheme="minorHAnsi" w:cstheme="minorHAnsi"/>
                <w:color w:val="000000"/>
                <w:sz w:val="22"/>
                <w:szCs w:val="22"/>
                <w:lang w:val="en-GB"/>
              </w:rPr>
              <w:t>(approximately 50</w:t>
            </w:r>
            <w:r w:rsidR="00011A60">
              <w:rPr>
                <w:rFonts w:asciiTheme="minorHAnsi" w:eastAsia="Arial" w:hAnsiTheme="minorHAnsi" w:cstheme="minorHAnsi"/>
                <w:color w:val="000000"/>
                <w:sz w:val="22"/>
                <w:szCs w:val="22"/>
                <w:lang w:val="en-GB"/>
              </w:rPr>
              <w:t xml:space="preserve"> piece</w:t>
            </w:r>
            <w:r w:rsidR="00011A60" w:rsidRPr="00011A60">
              <w:rPr>
                <w:rFonts w:asciiTheme="minorHAnsi" w:eastAsia="Arial" w:hAnsiTheme="minorHAnsi" w:cstheme="minorHAnsi"/>
                <w:color w:val="000000"/>
                <w:sz w:val="22"/>
                <w:szCs w:val="22"/>
                <w:lang w:val="en-GB"/>
              </w:rPr>
              <w:t>)</w:t>
            </w:r>
          </w:p>
          <w:p w14:paraId="061C0195" w14:textId="6D22A147" w:rsidR="00C95E84" w:rsidRPr="00A73481" w:rsidRDefault="00C95E84" w:rsidP="00011A60">
            <w:pPr>
              <w:snapToGrid w:val="0"/>
              <w:jc w:val="both"/>
              <w:rPr>
                <w:rFonts w:asciiTheme="minorHAnsi" w:eastAsia="Arial" w:hAnsiTheme="minorHAnsi" w:cstheme="minorHAnsi"/>
                <w:color w:val="000000"/>
                <w:sz w:val="22"/>
                <w:szCs w:val="22"/>
                <w:lang w:val="en-GB"/>
              </w:rPr>
            </w:pPr>
            <w:r w:rsidRPr="00A73481">
              <w:rPr>
                <w:rFonts w:asciiTheme="minorHAnsi" w:eastAsia="Arial" w:hAnsiTheme="minorHAnsi" w:cstheme="minorHAnsi"/>
                <w:color w:val="000000"/>
                <w:sz w:val="22"/>
                <w:szCs w:val="22"/>
                <w:lang w:val="en-GB"/>
              </w:rPr>
              <w:t>Pruning Shears: 40$</w:t>
            </w:r>
            <w:r w:rsidR="00011A60">
              <w:rPr>
                <w:rFonts w:asciiTheme="minorHAnsi" w:eastAsia="Arial" w:hAnsiTheme="minorHAnsi" w:cstheme="minorHAnsi"/>
                <w:color w:val="000000"/>
                <w:sz w:val="22"/>
                <w:szCs w:val="22"/>
                <w:lang w:val="en-GB"/>
              </w:rPr>
              <w:t xml:space="preserve"> </w:t>
            </w:r>
            <w:r w:rsidR="00011A60" w:rsidRPr="00011A60">
              <w:rPr>
                <w:rFonts w:asciiTheme="minorHAnsi" w:eastAsia="Arial" w:hAnsiTheme="minorHAnsi" w:cstheme="minorHAnsi"/>
                <w:color w:val="000000"/>
                <w:sz w:val="22"/>
                <w:szCs w:val="22"/>
                <w:lang w:val="en-GB"/>
              </w:rPr>
              <w:t>(approximately 50</w:t>
            </w:r>
            <w:r w:rsidR="00011A60">
              <w:rPr>
                <w:rFonts w:asciiTheme="minorHAnsi" w:eastAsia="Arial" w:hAnsiTheme="minorHAnsi" w:cstheme="minorHAnsi"/>
                <w:color w:val="000000"/>
                <w:sz w:val="22"/>
                <w:szCs w:val="22"/>
                <w:lang w:val="en-GB"/>
              </w:rPr>
              <w:t xml:space="preserve"> piece</w:t>
            </w:r>
            <w:r w:rsidR="00011A60" w:rsidRPr="00011A60">
              <w:rPr>
                <w:rFonts w:asciiTheme="minorHAnsi" w:eastAsia="Arial" w:hAnsiTheme="minorHAnsi" w:cstheme="minorHAnsi"/>
                <w:color w:val="000000"/>
                <w:sz w:val="22"/>
                <w:szCs w:val="22"/>
                <w:lang w:val="en-GB"/>
              </w:rPr>
              <w:t>)</w:t>
            </w:r>
          </w:p>
          <w:p w14:paraId="4EE7ABC9" w14:textId="0CCB805A" w:rsidR="00C95E84" w:rsidRPr="00A73481" w:rsidRDefault="00C95E84" w:rsidP="00C95E84">
            <w:pPr>
              <w:snapToGrid w:val="0"/>
              <w:jc w:val="both"/>
              <w:rPr>
                <w:rFonts w:asciiTheme="minorHAnsi" w:eastAsia="Arial" w:hAnsiTheme="minorHAnsi" w:cstheme="minorHAnsi"/>
                <w:color w:val="000000"/>
                <w:sz w:val="22"/>
                <w:szCs w:val="22"/>
                <w:lang w:val="en-GB"/>
              </w:rPr>
            </w:pPr>
            <w:r w:rsidRPr="00A73481">
              <w:rPr>
                <w:rFonts w:asciiTheme="minorHAnsi" w:eastAsia="Arial" w:hAnsiTheme="minorHAnsi" w:cstheme="minorHAnsi"/>
                <w:color w:val="000000"/>
                <w:sz w:val="22"/>
                <w:szCs w:val="22"/>
                <w:lang w:val="en-GB"/>
              </w:rPr>
              <w:t>Root Puller: 45$</w:t>
            </w:r>
            <w:r w:rsidR="00011A60">
              <w:rPr>
                <w:rFonts w:asciiTheme="minorHAnsi" w:eastAsia="Arial" w:hAnsiTheme="minorHAnsi" w:cstheme="minorHAnsi"/>
                <w:color w:val="000000"/>
                <w:sz w:val="22"/>
                <w:szCs w:val="22"/>
                <w:lang w:val="en-GB"/>
              </w:rPr>
              <w:t xml:space="preserve"> </w:t>
            </w:r>
            <w:r w:rsidR="00011A60" w:rsidRPr="00011A60">
              <w:rPr>
                <w:rFonts w:asciiTheme="minorHAnsi" w:eastAsia="Arial" w:hAnsiTheme="minorHAnsi" w:cstheme="minorHAnsi"/>
                <w:color w:val="000000"/>
                <w:sz w:val="22"/>
                <w:szCs w:val="22"/>
                <w:lang w:val="en-GB"/>
              </w:rPr>
              <w:t>(approximately 50</w:t>
            </w:r>
            <w:r w:rsidR="00011A60">
              <w:rPr>
                <w:rFonts w:asciiTheme="minorHAnsi" w:eastAsia="Arial" w:hAnsiTheme="minorHAnsi" w:cstheme="minorHAnsi"/>
                <w:color w:val="000000"/>
                <w:sz w:val="22"/>
                <w:szCs w:val="22"/>
                <w:lang w:val="en-GB"/>
              </w:rPr>
              <w:t xml:space="preserve"> piece</w:t>
            </w:r>
            <w:r w:rsidR="00011A60" w:rsidRPr="00011A60">
              <w:rPr>
                <w:rFonts w:asciiTheme="minorHAnsi" w:eastAsia="Arial" w:hAnsiTheme="minorHAnsi" w:cstheme="minorHAnsi"/>
                <w:color w:val="000000"/>
                <w:sz w:val="22"/>
                <w:szCs w:val="22"/>
                <w:lang w:val="en-GB"/>
              </w:rPr>
              <w:t>)</w:t>
            </w:r>
          </w:p>
          <w:p w14:paraId="7C8CC247" w14:textId="0FB93BD6" w:rsidR="00C95E84" w:rsidRDefault="00C95E84" w:rsidP="00C95E84">
            <w:pPr>
              <w:snapToGrid w:val="0"/>
              <w:jc w:val="both"/>
              <w:rPr>
                <w:rFonts w:asciiTheme="minorHAnsi" w:eastAsia="Arial" w:hAnsiTheme="minorHAnsi" w:cstheme="minorHAnsi"/>
                <w:color w:val="000000"/>
                <w:sz w:val="22"/>
                <w:szCs w:val="22"/>
                <w:lang w:val="en-GB"/>
              </w:rPr>
            </w:pPr>
            <w:r w:rsidRPr="00A73481">
              <w:rPr>
                <w:rFonts w:asciiTheme="minorHAnsi" w:eastAsia="Arial" w:hAnsiTheme="minorHAnsi" w:cstheme="minorHAnsi"/>
                <w:color w:val="000000"/>
                <w:sz w:val="22"/>
                <w:szCs w:val="22"/>
                <w:lang w:val="en-GB"/>
              </w:rPr>
              <w:t>Bags: 5$</w:t>
            </w:r>
            <w:r w:rsidR="00011A60">
              <w:rPr>
                <w:rFonts w:asciiTheme="minorHAnsi" w:eastAsia="Arial" w:hAnsiTheme="minorHAnsi" w:cstheme="minorHAnsi"/>
                <w:color w:val="000000"/>
                <w:sz w:val="22"/>
                <w:szCs w:val="22"/>
                <w:lang w:val="en-GB"/>
              </w:rPr>
              <w:t xml:space="preserve"> (approximately 7</w:t>
            </w:r>
            <w:r w:rsidR="00011A60" w:rsidRPr="00011A60">
              <w:rPr>
                <w:rFonts w:asciiTheme="minorHAnsi" w:eastAsia="Arial" w:hAnsiTheme="minorHAnsi" w:cstheme="minorHAnsi"/>
                <w:color w:val="000000"/>
                <w:sz w:val="22"/>
                <w:szCs w:val="22"/>
                <w:lang w:val="en-GB"/>
              </w:rPr>
              <w:t>0</w:t>
            </w:r>
            <w:r w:rsidR="00011A60">
              <w:rPr>
                <w:rFonts w:asciiTheme="minorHAnsi" w:eastAsia="Arial" w:hAnsiTheme="minorHAnsi" w:cstheme="minorHAnsi"/>
                <w:color w:val="000000"/>
                <w:sz w:val="22"/>
                <w:szCs w:val="22"/>
                <w:lang w:val="en-GB"/>
              </w:rPr>
              <w:t xml:space="preserve"> piece</w:t>
            </w:r>
            <w:r w:rsidR="00011A60" w:rsidRPr="00011A60">
              <w:rPr>
                <w:rFonts w:asciiTheme="minorHAnsi" w:eastAsia="Arial" w:hAnsiTheme="minorHAnsi" w:cstheme="minorHAnsi"/>
                <w:color w:val="000000"/>
                <w:sz w:val="22"/>
                <w:szCs w:val="22"/>
                <w:lang w:val="en-GB"/>
              </w:rPr>
              <w:t>)</w:t>
            </w:r>
          </w:p>
          <w:p w14:paraId="2F301459" w14:textId="69E2CF8C" w:rsidR="00C95E84" w:rsidRDefault="00C95E84" w:rsidP="00C95E84">
            <w:pPr>
              <w:snapToGrid w:val="0"/>
              <w:jc w:val="both"/>
              <w:rPr>
                <w:rFonts w:asciiTheme="minorHAnsi" w:eastAsia="Arial" w:hAnsiTheme="minorHAnsi" w:cstheme="minorHAnsi"/>
                <w:color w:val="000000"/>
                <w:sz w:val="22"/>
                <w:szCs w:val="22"/>
                <w:lang w:val="en-GB"/>
              </w:rPr>
            </w:pPr>
            <w:r>
              <w:rPr>
                <w:rFonts w:asciiTheme="minorHAnsi" w:eastAsia="Arial" w:hAnsiTheme="minorHAnsi" w:cstheme="minorHAnsi"/>
                <w:color w:val="000000"/>
                <w:sz w:val="22"/>
                <w:szCs w:val="22"/>
                <w:lang w:val="en-GB"/>
              </w:rPr>
              <w:t>Rakes: 6$</w:t>
            </w:r>
            <w:r w:rsidR="00011A60">
              <w:rPr>
                <w:rFonts w:asciiTheme="minorHAnsi" w:eastAsia="Arial" w:hAnsiTheme="minorHAnsi" w:cstheme="minorHAnsi"/>
                <w:color w:val="000000"/>
                <w:sz w:val="22"/>
                <w:szCs w:val="22"/>
                <w:lang w:val="en-GB"/>
              </w:rPr>
              <w:t xml:space="preserve"> (approximately 7</w:t>
            </w:r>
            <w:r w:rsidR="00011A60" w:rsidRPr="00011A60">
              <w:rPr>
                <w:rFonts w:asciiTheme="minorHAnsi" w:eastAsia="Arial" w:hAnsiTheme="minorHAnsi" w:cstheme="minorHAnsi"/>
                <w:color w:val="000000"/>
                <w:sz w:val="22"/>
                <w:szCs w:val="22"/>
                <w:lang w:val="en-GB"/>
              </w:rPr>
              <w:t>0</w:t>
            </w:r>
            <w:r w:rsidR="00011A60">
              <w:rPr>
                <w:rFonts w:asciiTheme="minorHAnsi" w:eastAsia="Arial" w:hAnsiTheme="minorHAnsi" w:cstheme="minorHAnsi"/>
                <w:color w:val="000000"/>
                <w:sz w:val="22"/>
                <w:szCs w:val="22"/>
                <w:lang w:val="en-GB"/>
              </w:rPr>
              <w:t xml:space="preserve"> piece</w:t>
            </w:r>
            <w:r w:rsidR="00011A60" w:rsidRPr="00011A60">
              <w:rPr>
                <w:rFonts w:asciiTheme="minorHAnsi" w:eastAsia="Arial" w:hAnsiTheme="minorHAnsi" w:cstheme="minorHAnsi"/>
                <w:color w:val="000000"/>
                <w:sz w:val="22"/>
                <w:szCs w:val="22"/>
                <w:lang w:val="en-GB"/>
              </w:rPr>
              <w:t>)</w:t>
            </w:r>
          </w:p>
          <w:p w14:paraId="327964BD" w14:textId="27B22D76" w:rsidR="00C95E84" w:rsidRDefault="00C95E84" w:rsidP="00C95E84">
            <w:pPr>
              <w:snapToGrid w:val="0"/>
              <w:jc w:val="both"/>
              <w:rPr>
                <w:rFonts w:asciiTheme="minorHAnsi" w:eastAsia="Arial" w:hAnsiTheme="minorHAnsi" w:cstheme="minorHAnsi"/>
                <w:color w:val="000000"/>
                <w:sz w:val="22"/>
                <w:szCs w:val="22"/>
                <w:lang w:val="en-GB"/>
              </w:rPr>
            </w:pPr>
            <w:r>
              <w:rPr>
                <w:rFonts w:asciiTheme="minorHAnsi" w:eastAsia="Arial" w:hAnsiTheme="minorHAnsi" w:cstheme="minorHAnsi"/>
                <w:color w:val="000000"/>
                <w:sz w:val="22"/>
                <w:szCs w:val="22"/>
                <w:lang w:val="en-GB"/>
              </w:rPr>
              <w:t>Disinfectant for shoes: 6$</w:t>
            </w:r>
            <w:r w:rsidR="00011A60">
              <w:rPr>
                <w:rFonts w:asciiTheme="minorHAnsi" w:eastAsia="Arial" w:hAnsiTheme="minorHAnsi" w:cstheme="minorHAnsi"/>
                <w:color w:val="000000"/>
                <w:sz w:val="22"/>
                <w:szCs w:val="22"/>
                <w:lang w:val="en-GB"/>
              </w:rPr>
              <w:t xml:space="preserve"> (approximately piece 7</w:t>
            </w:r>
            <w:r w:rsidR="00011A60" w:rsidRPr="00011A60">
              <w:rPr>
                <w:rFonts w:asciiTheme="minorHAnsi" w:eastAsia="Arial" w:hAnsiTheme="minorHAnsi" w:cstheme="minorHAnsi"/>
                <w:color w:val="000000"/>
                <w:sz w:val="22"/>
                <w:szCs w:val="22"/>
                <w:lang w:val="en-GB"/>
              </w:rPr>
              <w:t>0)</w:t>
            </w:r>
          </w:p>
          <w:p w14:paraId="2FCE6356" w14:textId="2B96ECCE" w:rsidR="00C95E84" w:rsidRPr="00C21C67" w:rsidRDefault="00C95E84" w:rsidP="00C95E84">
            <w:pPr>
              <w:snapToGrid w:val="0"/>
              <w:jc w:val="both"/>
              <w:rPr>
                <w:rFonts w:asciiTheme="majorBidi" w:eastAsia="Arial" w:hAnsiTheme="majorBidi" w:cstheme="majorBidi"/>
                <w:color w:val="000000"/>
                <w:sz w:val="20"/>
                <w:szCs w:val="20"/>
                <w:lang w:val="en-GB"/>
              </w:rPr>
            </w:pPr>
          </w:p>
        </w:tc>
      </w:tr>
      <w:tr w:rsidR="00C95E84" w:rsidRPr="00053363" w14:paraId="56AC37BD"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1D5FA520" w14:textId="77777777" w:rsidR="00C95E84" w:rsidRPr="00EF20D4" w:rsidRDefault="00C95E84" w:rsidP="00C95E84">
            <w:pPr>
              <w:snapToGrid w:val="0"/>
              <w:jc w:val="both"/>
              <w:rPr>
                <w:rFonts w:asciiTheme="minorHAnsi" w:eastAsia="AdvPS8FB5" w:hAnsiTheme="minorHAnsi" w:cstheme="minorHAnsi"/>
                <w:b/>
                <w:bCs/>
                <w:color w:val="000000"/>
                <w:sz w:val="22"/>
                <w:szCs w:val="22"/>
                <w:lang w:val="en-GB"/>
              </w:rPr>
            </w:pPr>
            <w:r w:rsidRPr="00EF20D4">
              <w:rPr>
                <w:rFonts w:asciiTheme="minorHAnsi" w:eastAsia="AdvPS8FB5" w:hAnsiTheme="minorHAnsi" w:cstheme="minorHAnsi"/>
                <w:b/>
                <w:bCs/>
                <w:color w:val="000000"/>
                <w:sz w:val="22"/>
                <w:szCs w:val="22"/>
                <w:lang w:val="en-GB"/>
              </w:rPr>
              <w:t>References:</w:t>
            </w:r>
          </w:p>
          <w:p w14:paraId="1E3A4D96" w14:textId="77777777" w:rsidR="00C95E84" w:rsidRDefault="00C95E84" w:rsidP="00C95E84">
            <w:pPr>
              <w:rPr>
                <w:rFonts w:asciiTheme="minorHAnsi" w:eastAsia="AdvPS8FB5" w:hAnsiTheme="minorHAnsi" w:cstheme="minorHAnsi"/>
                <w:b/>
                <w:bCs/>
                <w:color w:val="000000"/>
                <w:sz w:val="20"/>
                <w:szCs w:val="20"/>
                <w:lang w:val="en-GB"/>
              </w:rPr>
            </w:pPr>
          </w:p>
          <w:p w14:paraId="6A732F52" w14:textId="08146371" w:rsidR="00C95E84" w:rsidRPr="00011A60" w:rsidRDefault="00C95E84" w:rsidP="00C95E84">
            <w:pPr>
              <w:rPr>
                <w:rFonts w:asciiTheme="minorHAnsi" w:eastAsia="AdvPS8FB5" w:hAnsiTheme="minorHAnsi" w:cstheme="minorHAnsi"/>
                <w:color w:val="000000"/>
                <w:sz w:val="22"/>
                <w:szCs w:val="22"/>
                <w:lang w:val="en-GB"/>
              </w:rPr>
            </w:pPr>
            <w:r w:rsidRPr="00011A60">
              <w:rPr>
                <w:rFonts w:asciiTheme="minorHAnsi" w:eastAsia="AdvPS8FB5" w:hAnsiTheme="minorHAnsi" w:cstheme="minorHAnsi"/>
                <w:color w:val="000000"/>
                <w:sz w:val="22"/>
                <w:szCs w:val="22"/>
                <w:lang w:val="en-GB"/>
              </w:rPr>
              <w:t xml:space="preserve">Bou, M., Kharrat, D., Farhat, P., </w:t>
            </w:r>
            <w:proofErr w:type="spellStart"/>
            <w:r w:rsidRPr="00011A60">
              <w:rPr>
                <w:rFonts w:asciiTheme="minorHAnsi" w:eastAsia="AdvPS8FB5" w:hAnsiTheme="minorHAnsi" w:cstheme="minorHAnsi"/>
                <w:color w:val="000000"/>
                <w:sz w:val="22"/>
                <w:szCs w:val="22"/>
                <w:lang w:val="en-GB"/>
              </w:rPr>
              <w:t>Dakik</w:t>
            </w:r>
            <w:proofErr w:type="spellEnd"/>
            <w:r w:rsidRPr="00011A60">
              <w:rPr>
                <w:rFonts w:asciiTheme="minorHAnsi" w:eastAsia="AdvPS8FB5" w:hAnsiTheme="minorHAnsi" w:cstheme="minorHAnsi"/>
                <w:color w:val="000000"/>
                <w:sz w:val="22"/>
                <w:szCs w:val="22"/>
                <w:lang w:val="en-GB"/>
              </w:rPr>
              <w:t xml:space="preserve">, N., Kahale, R., and Potash, L.2016. Invasion and management of </w:t>
            </w:r>
            <w:proofErr w:type="spellStart"/>
            <w:r w:rsidRPr="00011A60">
              <w:rPr>
                <w:rFonts w:asciiTheme="minorHAnsi" w:eastAsia="AdvPS8FB5" w:hAnsiTheme="minorHAnsi" w:cstheme="minorHAnsi"/>
                <w:color w:val="000000"/>
                <w:sz w:val="22"/>
                <w:szCs w:val="22"/>
                <w:lang w:val="en-GB"/>
              </w:rPr>
              <w:t>Heterotheca</w:t>
            </w:r>
            <w:proofErr w:type="spellEnd"/>
            <w:r w:rsidRPr="00011A60">
              <w:rPr>
                <w:rFonts w:asciiTheme="minorHAnsi" w:eastAsia="AdvPS8FB5" w:hAnsiTheme="minorHAnsi" w:cstheme="minorHAnsi"/>
                <w:color w:val="000000"/>
                <w:sz w:val="22"/>
                <w:szCs w:val="22"/>
                <w:lang w:val="en-GB"/>
              </w:rPr>
              <w:t xml:space="preserve"> </w:t>
            </w:r>
            <w:proofErr w:type="spellStart"/>
            <w:r w:rsidRPr="00011A60">
              <w:rPr>
                <w:rFonts w:asciiTheme="minorHAnsi" w:eastAsia="AdvPS8FB5" w:hAnsiTheme="minorHAnsi" w:cstheme="minorHAnsi"/>
                <w:color w:val="000000"/>
                <w:sz w:val="22"/>
                <w:szCs w:val="22"/>
                <w:lang w:val="en-GB"/>
              </w:rPr>
              <w:t>subaxillaris</w:t>
            </w:r>
            <w:proofErr w:type="spellEnd"/>
            <w:r w:rsidRPr="00011A60">
              <w:rPr>
                <w:rFonts w:asciiTheme="minorHAnsi" w:eastAsia="AdvPS8FB5" w:hAnsiTheme="minorHAnsi" w:cstheme="minorHAnsi"/>
                <w:color w:val="000000"/>
                <w:sz w:val="22"/>
                <w:szCs w:val="22"/>
                <w:lang w:val="en-GB"/>
              </w:rPr>
              <w:t xml:space="preserve"> in Tyre Coast Nature Reserve, Lebanon. January 2017. </w:t>
            </w:r>
            <w:hyperlink r:id="rId8" w:history="1">
              <w:r w:rsidRPr="00011A60">
                <w:rPr>
                  <w:rStyle w:val="Hyperlink"/>
                  <w:rFonts w:asciiTheme="minorHAnsi" w:eastAsia="AdvPS8FB5" w:hAnsiTheme="minorHAnsi" w:cstheme="minorHAnsi"/>
                  <w:sz w:val="22"/>
                  <w:szCs w:val="22"/>
                  <w:lang w:val="en-GB"/>
                </w:rPr>
                <w:t>https://doi.org/10.13140/RG.2.2.21409.40808</w:t>
              </w:r>
            </w:hyperlink>
          </w:p>
          <w:p w14:paraId="0AEFF2D0" w14:textId="11379CC0" w:rsidR="00C95E84" w:rsidRPr="00011A60" w:rsidRDefault="00C95E84" w:rsidP="00C95E84">
            <w:pPr>
              <w:rPr>
                <w:rFonts w:asciiTheme="minorHAnsi" w:eastAsia="AdvPS8FB5" w:hAnsiTheme="minorHAnsi" w:cstheme="minorHAnsi"/>
                <w:color w:val="000000"/>
                <w:sz w:val="22"/>
                <w:szCs w:val="22"/>
                <w:lang w:val="en-GB"/>
              </w:rPr>
            </w:pPr>
          </w:p>
          <w:p w14:paraId="1D853C28" w14:textId="0399F292" w:rsidR="00C95E84" w:rsidRPr="00011A60" w:rsidRDefault="00C95E84" w:rsidP="00C95E84">
            <w:pPr>
              <w:rPr>
                <w:rFonts w:asciiTheme="minorHAnsi" w:eastAsia="AdvPS8FB5" w:hAnsiTheme="minorHAnsi" w:cstheme="minorHAnsi"/>
                <w:color w:val="000000"/>
                <w:sz w:val="22"/>
                <w:szCs w:val="22"/>
                <w:lang w:val="en-GB"/>
              </w:rPr>
            </w:pPr>
            <w:r w:rsidRPr="00011A60">
              <w:rPr>
                <w:rFonts w:asciiTheme="minorHAnsi" w:eastAsia="AdvPS8FB5" w:hAnsiTheme="minorHAnsi" w:cstheme="minorHAnsi"/>
                <w:color w:val="000000"/>
                <w:sz w:val="22"/>
                <w:szCs w:val="22"/>
                <w:lang w:val="en-GB"/>
              </w:rPr>
              <w:t xml:space="preserve">Daehyun Ki., Jung-Yun L., </w:t>
            </w:r>
            <w:proofErr w:type="spellStart"/>
            <w:r w:rsidRPr="00011A60">
              <w:rPr>
                <w:rFonts w:asciiTheme="minorHAnsi" w:eastAsia="AdvPS8FB5" w:hAnsiTheme="minorHAnsi" w:cstheme="minorHAnsi"/>
                <w:color w:val="000000"/>
                <w:sz w:val="22"/>
                <w:szCs w:val="22"/>
                <w:lang w:val="en-GB"/>
              </w:rPr>
              <w:t>Jongcheol</w:t>
            </w:r>
            <w:proofErr w:type="spellEnd"/>
            <w:r w:rsidRPr="00011A60">
              <w:rPr>
                <w:rFonts w:asciiTheme="minorHAnsi" w:eastAsia="AdvPS8FB5" w:hAnsiTheme="minorHAnsi" w:cstheme="minorHAnsi"/>
                <w:color w:val="000000"/>
                <w:sz w:val="22"/>
                <w:szCs w:val="22"/>
                <w:lang w:val="en-GB"/>
              </w:rPr>
              <w:t xml:space="preserve"> S. and </w:t>
            </w:r>
            <w:proofErr w:type="spellStart"/>
            <w:r w:rsidRPr="00011A60">
              <w:rPr>
                <w:rFonts w:asciiTheme="minorHAnsi" w:eastAsia="AdvPS8FB5" w:hAnsiTheme="minorHAnsi" w:cstheme="minorHAnsi"/>
                <w:color w:val="000000"/>
                <w:sz w:val="22"/>
                <w:szCs w:val="22"/>
                <w:lang w:val="en-GB"/>
              </w:rPr>
              <w:t>Insang</w:t>
            </w:r>
            <w:proofErr w:type="spellEnd"/>
            <w:r w:rsidRPr="00011A60">
              <w:rPr>
                <w:rFonts w:asciiTheme="minorHAnsi" w:eastAsia="AdvPS8FB5" w:hAnsiTheme="minorHAnsi" w:cstheme="minorHAnsi"/>
                <w:color w:val="000000"/>
                <w:sz w:val="22"/>
                <w:szCs w:val="22"/>
                <w:lang w:val="en-GB"/>
              </w:rPr>
              <w:t xml:space="preserve"> S. 2019. Recolonization of native and invasive plants after large-scale clearance of a temperate coastal </w:t>
            </w:r>
            <w:proofErr w:type="spellStart"/>
            <w:r w:rsidRPr="00011A60">
              <w:rPr>
                <w:rFonts w:asciiTheme="minorHAnsi" w:eastAsia="AdvPS8FB5" w:hAnsiTheme="minorHAnsi" w:cstheme="minorHAnsi"/>
                <w:color w:val="000000"/>
                <w:sz w:val="22"/>
                <w:szCs w:val="22"/>
                <w:lang w:val="en-GB"/>
              </w:rPr>
              <w:t>dunefield</w:t>
            </w:r>
            <w:proofErr w:type="spellEnd"/>
            <w:r w:rsidRPr="00011A60">
              <w:rPr>
                <w:rFonts w:asciiTheme="minorHAnsi" w:eastAsia="AdvPS8FB5" w:hAnsiTheme="minorHAnsi" w:cstheme="minorHAnsi"/>
                <w:color w:val="000000"/>
                <w:sz w:val="22"/>
                <w:szCs w:val="22"/>
                <w:lang w:val="en-GB"/>
              </w:rPr>
              <w:t>. Applied Geography, Volume 109. ISSN 0143-6228.</w:t>
            </w:r>
          </w:p>
          <w:p w14:paraId="14078861" w14:textId="26FB24B2" w:rsidR="00C95E84" w:rsidRPr="00011A60" w:rsidRDefault="00C95E84" w:rsidP="00C95E84">
            <w:pPr>
              <w:snapToGrid w:val="0"/>
              <w:rPr>
                <w:rFonts w:asciiTheme="minorHAnsi" w:eastAsia="AdvPS8FB5" w:hAnsiTheme="minorHAnsi" w:cstheme="minorHAnsi"/>
                <w:b/>
                <w:bCs/>
                <w:color w:val="000000"/>
                <w:sz w:val="22"/>
                <w:szCs w:val="22"/>
                <w:lang w:val="en-GB"/>
              </w:rPr>
            </w:pPr>
          </w:p>
          <w:p w14:paraId="55DCB45D" w14:textId="44EF9979" w:rsidR="00C95E84" w:rsidRPr="00011A60" w:rsidRDefault="00C95E84" w:rsidP="00C95E84">
            <w:pPr>
              <w:snapToGrid w:val="0"/>
              <w:rPr>
                <w:rFonts w:asciiTheme="minorHAnsi" w:eastAsia="AdvPS8FB5" w:hAnsiTheme="minorHAnsi" w:cstheme="minorHAnsi"/>
                <w:color w:val="000000"/>
                <w:sz w:val="22"/>
                <w:szCs w:val="22"/>
                <w:lang w:val="en-GB"/>
              </w:rPr>
            </w:pPr>
            <w:r w:rsidRPr="00011A60">
              <w:rPr>
                <w:rFonts w:asciiTheme="minorHAnsi" w:eastAsia="AdvPS8FB5" w:hAnsiTheme="minorHAnsi" w:cstheme="minorHAnsi"/>
                <w:color w:val="000000"/>
                <w:sz w:val="22"/>
                <w:szCs w:val="22"/>
                <w:lang w:val="en-GB"/>
              </w:rPr>
              <w:t>Halvorson, W. L. 2003. Verification of plant specimens from Sonoran Desert parks. Report</w:t>
            </w:r>
          </w:p>
          <w:p w14:paraId="77B596AB" w14:textId="3D23C863" w:rsidR="00C95E84" w:rsidRPr="00011A60" w:rsidRDefault="00C95E84" w:rsidP="00C95E84">
            <w:pPr>
              <w:snapToGrid w:val="0"/>
              <w:rPr>
                <w:rFonts w:asciiTheme="minorHAnsi" w:eastAsia="AdvPS8FB5" w:hAnsiTheme="minorHAnsi" w:cstheme="minorHAnsi"/>
                <w:color w:val="000000"/>
                <w:sz w:val="22"/>
                <w:szCs w:val="22"/>
                <w:lang w:val="en-GB"/>
              </w:rPr>
            </w:pPr>
            <w:r w:rsidRPr="00011A60">
              <w:rPr>
                <w:rFonts w:asciiTheme="minorHAnsi" w:eastAsia="AdvPS8FB5" w:hAnsiTheme="minorHAnsi" w:cstheme="minorHAnsi"/>
                <w:color w:val="000000"/>
                <w:sz w:val="22"/>
                <w:szCs w:val="22"/>
                <w:lang w:val="en-GB"/>
              </w:rPr>
              <w:t xml:space="preserve">to the Desert Southwest Cooperative Ecosystems Studies Unit, University of Arizona, Tucson, AZ. </w:t>
            </w:r>
          </w:p>
          <w:p w14:paraId="2513BA9E" w14:textId="7F601AFA" w:rsidR="00C95E84" w:rsidRPr="00011A60" w:rsidRDefault="00C95E84" w:rsidP="00C95E84">
            <w:pPr>
              <w:snapToGrid w:val="0"/>
              <w:rPr>
                <w:rFonts w:asciiTheme="minorHAnsi" w:eastAsia="AdvPS8FB5" w:hAnsiTheme="minorHAnsi" w:cstheme="minorHAnsi"/>
                <w:color w:val="000000"/>
                <w:sz w:val="22"/>
                <w:szCs w:val="22"/>
                <w:lang w:val="en-GB"/>
              </w:rPr>
            </w:pPr>
          </w:p>
          <w:p w14:paraId="51040694" w14:textId="2F8AB360" w:rsidR="00C95E84" w:rsidRPr="00011A60" w:rsidRDefault="00C95E84" w:rsidP="00C95E84">
            <w:pPr>
              <w:snapToGrid w:val="0"/>
              <w:rPr>
                <w:rFonts w:asciiTheme="minorHAnsi" w:eastAsia="AdvPS8FB5" w:hAnsiTheme="minorHAnsi" w:cstheme="minorHAnsi"/>
                <w:color w:val="000000"/>
                <w:sz w:val="22"/>
                <w:szCs w:val="22"/>
                <w:lang w:val="en-GB"/>
              </w:rPr>
            </w:pPr>
            <w:proofErr w:type="spellStart"/>
            <w:r w:rsidRPr="00011A60">
              <w:rPr>
                <w:rFonts w:asciiTheme="minorHAnsi" w:eastAsia="AdvPS8FB5" w:hAnsiTheme="minorHAnsi" w:cstheme="minorHAnsi"/>
                <w:color w:val="000000"/>
                <w:sz w:val="22"/>
                <w:szCs w:val="22"/>
                <w:lang w:val="en-GB"/>
              </w:rPr>
              <w:t>Kozhoridze</w:t>
            </w:r>
            <w:proofErr w:type="spellEnd"/>
            <w:r w:rsidRPr="00011A60">
              <w:rPr>
                <w:rFonts w:asciiTheme="minorHAnsi" w:eastAsia="AdvPS8FB5" w:hAnsiTheme="minorHAnsi" w:cstheme="minorHAnsi"/>
                <w:color w:val="000000"/>
                <w:sz w:val="22"/>
                <w:szCs w:val="22"/>
                <w:lang w:val="en-GB"/>
              </w:rPr>
              <w:t>, G.; Dor, E.B.; Sternberg, M. 2022. Assessing the Dynamics of Plant Species Invasion in Eastern-Mediterranean Coastal Dunes Using Cellular Automata Modelling and Satellite Time-Series Analyses. Remote Sens: 14, 1014: 20 pp. https://doi.org/10.3390/ rs14041014</w:t>
            </w:r>
          </w:p>
          <w:p w14:paraId="3CA95EAD" w14:textId="77777777" w:rsidR="00C95E84" w:rsidRPr="00011A60" w:rsidRDefault="00C95E84" w:rsidP="00C95E84">
            <w:pPr>
              <w:snapToGrid w:val="0"/>
              <w:rPr>
                <w:rFonts w:asciiTheme="minorHAnsi" w:eastAsia="AdvPS8FB5" w:hAnsiTheme="minorHAnsi" w:cstheme="minorHAnsi"/>
                <w:color w:val="000000"/>
                <w:sz w:val="22"/>
                <w:szCs w:val="22"/>
                <w:lang w:val="en-GB"/>
              </w:rPr>
            </w:pPr>
          </w:p>
          <w:p w14:paraId="7AEBBD84" w14:textId="6C6E08E0" w:rsidR="00C95E84" w:rsidRPr="00011A60" w:rsidRDefault="00C95E84" w:rsidP="00C95E84">
            <w:pPr>
              <w:snapToGrid w:val="0"/>
              <w:rPr>
                <w:rFonts w:asciiTheme="minorHAnsi" w:eastAsia="AdvPS8FB5" w:hAnsiTheme="minorHAnsi" w:cstheme="minorHAnsi"/>
                <w:color w:val="000000"/>
                <w:sz w:val="22"/>
                <w:szCs w:val="22"/>
                <w:lang w:val="en-GB"/>
              </w:rPr>
            </w:pPr>
            <w:r w:rsidRPr="00011A60">
              <w:rPr>
                <w:rFonts w:asciiTheme="minorHAnsi" w:eastAsia="AdvPS8FB5" w:hAnsiTheme="minorHAnsi" w:cstheme="minorHAnsi"/>
                <w:color w:val="000000"/>
                <w:sz w:val="22"/>
                <w:szCs w:val="22"/>
                <w:lang w:val="en-GB"/>
              </w:rPr>
              <w:t xml:space="preserve">Stenberg M. 2016. From America to the Holy Land: disentangling plant traits of the invasive </w:t>
            </w:r>
            <w:proofErr w:type="spellStart"/>
            <w:r w:rsidRPr="00011A60">
              <w:rPr>
                <w:rFonts w:asciiTheme="minorHAnsi" w:eastAsia="AdvPS8FB5" w:hAnsiTheme="minorHAnsi" w:cstheme="minorHAnsi"/>
                <w:color w:val="000000"/>
                <w:sz w:val="22"/>
                <w:szCs w:val="22"/>
                <w:lang w:val="en-GB"/>
              </w:rPr>
              <w:t>Heterotheca</w:t>
            </w:r>
            <w:proofErr w:type="spellEnd"/>
            <w:r w:rsidRPr="00011A60">
              <w:rPr>
                <w:rFonts w:asciiTheme="minorHAnsi" w:eastAsia="AdvPS8FB5" w:hAnsiTheme="minorHAnsi" w:cstheme="minorHAnsi"/>
                <w:color w:val="000000"/>
                <w:sz w:val="22"/>
                <w:szCs w:val="22"/>
                <w:lang w:val="en-GB"/>
              </w:rPr>
              <w:t xml:space="preserve"> </w:t>
            </w:r>
            <w:proofErr w:type="spellStart"/>
            <w:r w:rsidRPr="00011A60">
              <w:rPr>
                <w:rFonts w:asciiTheme="minorHAnsi" w:eastAsia="AdvPS8FB5" w:hAnsiTheme="minorHAnsi" w:cstheme="minorHAnsi"/>
                <w:color w:val="000000"/>
                <w:sz w:val="22"/>
                <w:szCs w:val="22"/>
                <w:lang w:val="en-GB"/>
              </w:rPr>
              <w:t>subaxillaris</w:t>
            </w:r>
            <w:proofErr w:type="spellEnd"/>
            <w:r w:rsidRPr="00011A60">
              <w:rPr>
                <w:rFonts w:asciiTheme="minorHAnsi" w:eastAsia="AdvPS8FB5" w:hAnsiTheme="minorHAnsi" w:cstheme="minorHAnsi"/>
                <w:color w:val="000000"/>
                <w:sz w:val="22"/>
                <w:szCs w:val="22"/>
                <w:lang w:val="en-GB"/>
              </w:rPr>
              <w:t xml:space="preserve"> (Lam.) Britton &amp; Rusby. Plant </w:t>
            </w:r>
            <w:proofErr w:type="spellStart"/>
            <w:r w:rsidRPr="00011A60">
              <w:rPr>
                <w:rFonts w:asciiTheme="minorHAnsi" w:eastAsia="AdvPS8FB5" w:hAnsiTheme="minorHAnsi" w:cstheme="minorHAnsi"/>
                <w:color w:val="000000"/>
                <w:sz w:val="22"/>
                <w:szCs w:val="22"/>
                <w:lang w:val="en-GB"/>
              </w:rPr>
              <w:t>Ecol</w:t>
            </w:r>
            <w:proofErr w:type="spellEnd"/>
            <w:r w:rsidRPr="00011A60">
              <w:rPr>
                <w:rFonts w:asciiTheme="minorHAnsi" w:eastAsia="AdvPS8FB5" w:hAnsiTheme="minorHAnsi" w:cstheme="minorHAnsi"/>
                <w:color w:val="000000"/>
                <w:sz w:val="22"/>
                <w:szCs w:val="22"/>
                <w:lang w:val="en-GB"/>
              </w:rPr>
              <w:t xml:space="preserve"> (2016) 217:1307–1314. DOI 10.1007/s11258-016-0656-z</w:t>
            </w:r>
          </w:p>
          <w:p w14:paraId="545762A6" w14:textId="77777777" w:rsidR="00C95E84" w:rsidRPr="00011A60" w:rsidRDefault="00C95E84" w:rsidP="00C95E84">
            <w:pPr>
              <w:snapToGrid w:val="0"/>
              <w:rPr>
                <w:rFonts w:asciiTheme="minorHAnsi" w:eastAsia="AdvPS8FB5" w:hAnsiTheme="minorHAnsi" w:cstheme="minorHAnsi"/>
                <w:color w:val="000000"/>
                <w:sz w:val="22"/>
                <w:szCs w:val="22"/>
                <w:lang w:val="en-GB"/>
              </w:rPr>
            </w:pPr>
          </w:p>
          <w:p w14:paraId="64827AE5" w14:textId="46A0A357" w:rsidR="00C95E84" w:rsidRPr="00011A60" w:rsidRDefault="00C95E84" w:rsidP="001B6FEB">
            <w:pPr>
              <w:snapToGrid w:val="0"/>
              <w:rPr>
                <w:rFonts w:asciiTheme="minorHAnsi" w:eastAsia="AdvPS8FB5" w:hAnsiTheme="minorHAnsi" w:cstheme="minorHAnsi"/>
                <w:color w:val="000000"/>
                <w:sz w:val="22"/>
                <w:szCs w:val="22"/>
                <w:lang w:val="en-GB"/>
              </w:rPr>
            </w:pPr>
            <w:r w:rsidRPr="00011A60">
              <w:rPr>
                <w:rFonts w:asciiTheme="minorHAnsi" w:eastAsia="AdvPS8FB5" w:hAnsiTheme="minorHAnsi" w:cstheme="minorHAnsi"/>
                <w:color w:val="000000"/>
                <w:sz w:val="22"/>
                <w:szCs w:val="22"/>
                <w:lang w:val="en-GB"/>
              </w:rPr>
              <w:t xml:space="preserve">Suarez and </w:t>
            </w:r>
            <w:proofErr w:type="spellStart"/>
            <w:r w:rsidRPr="00011A60">
              <w:rPr>
                <w:rFonts w:asciiTheme="minorHAnsi" w:eastAsia="AdvPS8FB5" w:hAnsiTheme="minorHAnsi" w:cstheme="minorHAnsi"/>
                <w:color w:val="000000"/>
                <w:sz w:val="22"/>
                <w:szCs w:val="22"/>
                <w:lang w:val="en-GB"/>
              </w:rPr>
              <w:t>Estelrich</w:t>
            </w:r>
            <w:proofErr w:type="spellEnd"/>
            <w:r w:rsidRPr="00011A60">
              <w:rPr>
                <w:rFonts w:asciiTheme="minorHAnsi" w:eastAsia="AdvPS8FB5" w:hAnsiTheme="minorHAnsi" w:cstheme="minorHAnsi"/>
                <w:color w:val="000000"/>
                <w:sz w:val="22"/>
                <w:szCs w:val="22"/>
                <w:lang w:val="en-GB"/>
              </w:rPr>
              <w:t xml:space="preserve"> 2018. </w:t>
            </w:r>
            <w:proofErr w:type="spellStart"/>
            <w:r w:rsidRPr="00011A60">
              <w:rPr>
                <w:rFonts w:asciiTheme="minorHAnsi" w:eastAsia="AdvPS8FB5" w:hAnsiTheme="minorHAnsi" w:cstheme="minorHAnsi"/>
                <w:color w:val="000000"/>
                <w:sz w:val="22"/>
                <w:szCs w:val="22"/>
                <w:lang w:val="en-GB"/>
              </w:rPr>
              <w:t>Heterotheca</w:t>
            </w:r>
            <w:proofErr w:type="spellEnd"/>
            <w:r w:rsidRPr="00011A60">
              <w:rPr>
                <w:rFonts w:asciiTheme="minorHAnsi" w:eastAsia="AdvPS8FB5" w:hAnsiTheme="minorHAnsi" w:cstheme="minorHAnsi"/>
                <w:color w:val="000000"/>
                <w:sz w:val="22"/>
                <w:szCs w:val="22"/>
                <w:lang w:val="en-GB"/>
              </w:rPr>
              <w:t xml:space="preserve"> </w:t>
            </w:r>
            <w:proofErr w:type="spellStart"/>
            <w:r w:rsidRPr="00011A60">
              <w:rPr>
                <w:rFonts w:asciiTheme="minorHAnsi" w:eastAsia="AdvPS8FB5" w:hAnsiTheme="minorHAnsi" w:cstheme="minorHAnsi"/>
                <w:color w:val="000000"/>
                <w:sz w:val="22"/>
                <w:szCs w:val="22"/>
                <w:lang w:val="en-GB"/>
              </w:rPr>
              <w:t>subaxillaris</w:t>
            </w:r>
            <w:proofErr w:type="spellEnd"/>
            <w:r w:rsidRPr="00011A60">
              <w:rPr>
                <w:rFonts w:asciiTheme="minorHAnsi" w:eastAsia="AdvPS8FB5" w:hAnsiTheme="minorHAnsi" w:cstheme="minorHAnsi"/>
                <w:color w:val="000000"/>
                <w:sz w:val="22"/>
                <w:szCs w:val="22"/>
                <w:lang w:val="en-GB"/>
              </w:rPr>
              <w:t xml:space="preserve">. </w:t>
            </w:r>
            <w:proofErr w:type="spellStart"/>
            <w:r w:rsidR="001B6FEB">
              <w:rPr>
                <w:rFonts w:asciiTheme="minorHAnsi" w:eastAsia="AdvPS8FB5" w:hAnsiTheme="minorHAnsi" w:cstheme="minorHAnsi"/>
                <w:color w:val="000000"/>
                <w:sz w:val="22"/>
                <w:szCs w:val="22"/>
                <w:lang w:val="en-GB"/>
              </w:rPr>
              <w:t>e</w:t>
            </w:r>
            <w:r w:rsidRPr="00011A60">
              <w:rPr>
                <w:rFonts w:asciiTheme="minorHAnsi" w:eastAsia="AdvPS8FB5" w:hAnsiTheme="minorHAnsi" w:cstheme="minorHAnsi"/>
                <w:color w:val="000000"/>
                <w:sz w:val="22"/>
                <w:szCs w:val="22"/>
                <w:lang w:val="en-GB"/>
              </w:rPr>
              <w:t>n</w:t>
            </w:r>
            <w:proofErr w:type="spellEnd"/>
            <w:r w:rsidRPr="00011A60">
              <w:rPr>
                <w:rFonts w:asciiTheme="minorHAnsi" w:eastAsia="AdvPS8FB5" w:hAnsiTheme="minorHAnsi" w:cstheme="minorHAnsi"/>
                <w:color w:val="000000"/>
                <w:sz w:val="22"/>
                <w:szCs w:val="22"/>
                <w:lang w:val="en-GB"/>
              </w:rPr>
              <w:t xml:space="preserve">: </w:t>
            </w:r>
            <w:proofErr w:type="spellStart"/>
            <w:r w:rsidRPr="00011A60">
              <w:rPr>
                <w:rFonts w:asciiTheme="minorHAnsi" w:eastAsia="AdvPS8FB5" w:hAnsiTheme="minorHAnsi" w:cstheme="minorHAnsi"/>
                <w:color w:val="000000"/>
                <w:sz w:val="22"/>
                <w:szCs w:val="22"/>
                <w:lang w:val="en-GB"/>
              </w:rPr>
              <w:t>Malezas</w:t>
            </w:r>
            <w:proofErr w:type="spellEnd"/>
            <w:r w:rsidRPr="00011A60">
              <w:rPr>
                <w:rFonts w:asciiTheme="minorHAnsi" w:eastAsia="AdvPS8FB5" w:hAnsiTheme="minorHAnsi" w:cstheme="minorHAnsi"/>
                <w:color w:val="000000"/>
                <w:sz w:val="22"/>
                <w:szCs w:val="22"/>
                <w:lang w:val="en-GB"/>
              </w:rPr>
              <w:t xml:space="preserve"> e </w:t>
            </w:r>
            <w:proofErr w:type="spellStart"/>
            <w:r w:rsidRPr="00011A60">
              <w:rPr>
                <w:rFonts w:asciiTheme="minorHAnsi" w:eastAsia="AdvPS8FB5" w:hAnsiTheme="minorHAnsi" w:cstheme="minorHAnsi"/>
                <w:color w:val="000000"/>
                <w:sz w:val="22"/>
                <w:szCs w:val="22"/>
                <w:lang w:val="en-GB"/>
              </w:rPr>
              <w:t>invasoras</w:t>
            </w:r>
            <w:proofErr w:type="spellEnd"/>
            <w:r w:rsidRPr="00011A60">
              <w:rPr>
                <w:rFonts w:asciiTheme="minorHAnsi" w:eastAsia="AdvPS8FB5" w:hAnsiTheme="minorHAnsi" w:cstheme="minorHAnsi"/>
                <w:color w:val="000000"/>
                <w:sz w:val="22"/>
                <w:szCs w:val="22"/>
                <w:lang w:val="en-GB"/>
              </w:rPr>
              <w:t xml:space="preserve"> de la Argentina. Tomo III Historia y </w:t>
            </w:r>
            <w:proofErr w:type="spellStart"/>
            <w:r w:rsidRPr="00011A60">
              <w:rPr>
                <w:rFonts w:asciiTheme="minorHAnsi" w:eastAsia="AdvPS8FB5" w:hAnsiTheme="minorHAnsi" w:cstheme="minorHAnsi"/>
                <w:color w:val="000000"/>
                <w:sz w:val="22"/>
                <w:szCs w:val="22"/>
                <w:lang w:val="en-GB"/>
              </w:rPr>
              <w:t>Biología</w:t>
            </w:r>
            <w:proofErr w:type="spellEnd"/>
            <w:r w:rsidRPr="00011A60">
              <w:rPr>
                <w:rFonts w:asciiTheme="minorHAnsi" w:eastAsia="AdvPS8FB5" w:hAnsiTheme="minorHAnsi" w:cstheme="minorHAnsi"/>
                <w:color w:val="000000"/>
                <w:sz w:val="22"/>
                <w:szCs w:val="22"/>
                <w:lang w:val="en-GB"/>
              </w:rPr>
              <w:t xml:space="preserve">. Ed.: Fernandez, Leguizamon </w:t>
            </w:r>
            <w:r w:rsidR="001B6FEB">
              <w:rPr>
                <w:rFonts w:asciiTheme="minorHAnsi" w:eastAsia="AdvPS8FB5" w:hAnsiTheme="minorHAnsi" w:cstheme="minorHAnsi"/>
                <w:color w:val="000000"/>
                <w:sz w:val="22"/>
                <w:szCs w:val="22"/>
                <w:lang w:val="en-GB"/>
              </w:rPr>
              <w:t>y</w:t>
            </w:r>
            <w:r w:rsidRPr="00011A60">
              <w:rPr>
                <w:rFonts w:asciiTheme="minorHAnsi" w:eastAsia="AdvPS8FB5" w:hAnsiTheme="minorHAnsi" w:cstheme="minorHAnsi"/>
                <w:color w:val="000000"/>
                <w:sz w:val="22"/>
                <w:szCs w:val="22"/>
                <w:lang w:val="en-GB"/>
              </w:rPr>
              <w:t xml:space="preserve"> </w:t>
            </w:r>
            <w:proofErr w:type="spellStart"/>
            <w:r w:rsidRPr="00011A60">
              <w:rPr>
                <w:rFonts w:asciiTheme="minorHAnsi" w:eastAsia="AdvPS8FB5" w:hAnsiTheme="minorHAnsi" w:cstheme="minorHAnsi"/>
                <w:color w:val="000000"/>
                <w:sz w:val="22"/>
                <w:szCs w:val="22"/>
                <w:lang w:val="en-GB"/>
              </w:rPr>
              <w:t>Acciaresi</w:t>
            </w:r>
            <w:proofErr w:type="spellEnd"/>
            <w:r w:rsidRPr="00011A60">
              <w:rPr>
                <w:rFonts w:asciiTheme="minorHAnsi" w:eastAsia="AdvPS8FB5" w:hAnsiTheme="minorHAnsi" w:cstheme="minorHAnsi"/>
                <w:color w:val="000000"/>
                <w:sz w:val="22"/>
                <w:szCs w:val="22"/>
                <w:lang w:val="en-GB"/>
              </w:rPr>
              <w:t>: 435 – 448.</w:t>
            </w:r>
          </w:p>
          <w:p w14:paraId="795C2819" w14:textId="77777777" w:rsidR="00C95E84" w:rsidRPr="00011A60" w:rsidRDefault="00C95E84" w:rsidP="00C95E84">
            <w:pPr>
              <w:snapToGrid w:val="0"/>
              <w:rPr>
                <w:rFonts w:asciiTheme="minorHAnsi" w:eastAsia="AdvPS8FB5" w:hAnsiTheme="minorHAnsi" w:cstheme="minorHAnsi"/>
                <w:color w:val="000000"/>
                <w:sz w:val="22"/>
                <w:szCs w:val="22"/>
                <w:lang w:val="en-GB"/>
              </w:rPr>
            </w:pPr>
          </w:p>
          <w:p w14:paraId="3C0AAF94" w14:textId="022E9AE8" w:rsidR="00C95E84" w:rsidRPr="00011A60" w:rsidRDefault="00C95E84" w:rsidP="001B6FEB">
            <w:pPr>
              <w:snapToGrid w:val="0"/>
              <w:rPr>
                <w:rFonts w:asciiTheme="minorHAnsi" w:eastAsia="AdvPS8FB5" w:hAnsiTheme="minorHAnsi" w:cstheme="minorHAnsi"/>
                <w:color w:val="000000"/>
                <w:sz w:val="22"/>
                <w:szCs w:val="22"/>
                <w:lang w:val="en-GB"/>
              </w:rPr>
            </w:pPr>
            <w:proofErr w:type="spellStart"/>
            <w:r w:rsidRPr="00011A60">
              <w:rPr>
                <w:rFonts w:asciiTheme="minorHAnsi" w:eastAsia="AdvPS8FB5" w:hAnsiTheme="minorHAnsi" w:cstheme="minorHAnsi"/>
                <w:color w:val="000000"/>
                <w:sz w:val="22"/>
                <w:szCs w:val="22"/>
                <w:lang w:val="en-GB"/>
              </w:rPr>
              <w:t>Tohmé</w:t>
            </w:r>
            <w:proofErr w:type="spellEnd"/>
            <w:r w:rsidRPr="00011A60">
              <w:rPr>
                <w:rFonts w:asciiTheme="minorHAnsi" w:eastAsia="AdvPS8FB5" w:hAnsiTheme="minorHAnsi" w:cstheme="minorHAnsi"/>
                <w:color w:val="000000"/>
                <w:sz w:val="22"/>
                <w:szCs w:val="22"/>
                <w:lang w:val="en-GB"/>
              </w:rPr>
              <w:t xml:space="preserve">, G. </w:t>
            </w:r>
            <w:r w:rsidR="001B6FEB">
              <w:rPr>
                <w:rFonts w:asciiTheme="minorHAnsi" w:eastAsia="AdvPS8FB5" w:hAnsiTheme="minorHAnsi" w:cstheme="minorHAnsi"/>
                <w:color w:val="000000"/>
                <w:sz w:val="22"/>
                <w:szCs w:val="22"/>
                <w:lang w:val="en-GB"/>
              </w:rPr>
              <w:t>et</w:t>
            </w:r>
            <w:r w:rsidRPr="00011A60">
              <w:rPr>
                <w:rFonts w:asciiTheme="minorHAnsi" w:eastAsia="AdvPS8FB5" w:hAnsiTheme="minorHAnsi" w:cstheme="minorHAnsi"/>
                <w:color w:val="000000"/>
                <w:sz w:val="22"/>
                <w:szCs w:val="22"/>
                <w:lang w:val="en-GB"/>
              </w:rPr>
              <w:t xml:space="preserve"> </w:t>
            </w:r>
            <w:proofErr w:type="spellStart"/>
            <w:r w:rsidRPr="00011A60">
              <w:rPr>
                <w:rFonts w:asciiTheme="minorHAnsi" w:eastAsia="AdvPS8FB5" w:hAnsiTheme="minorHAnsi" w:cstheme="minorHAnsi"/>
                <w:color w:val="000000"/>
                <w:sz w:val="22"/>
                <w:szCs w:val="22"/>
                <w:lang w:val="en-GB"/>
              </w:rPr>
              <w:t>Tohmé</w:t>
            </w:r>
            <w:proofErr w:type="spellEnd"/>
            <w:r w:rsidRPr="00011A60">
              <w:rPr>
                <w:rFonts w:asciiTheme="minorHAnsi" w:eastAsia="AdvPS8FB5" w:hAnsiTheme="minorHAnsi" w:cstheme="minorHAnsi"/>
                <w:color w:val="000000"/>
                <w:sz w:val="22"/>
                <w:szCs w:val="22"/>
                <w:lang w:val="en-GB"/>
              </w:rPr>
              <w:t xml:space="preserve">, H.2009. </w:t>
            </w:r>
            <w:proofErr w:type="spellStart"/>
            <w:r w:rsidRPr="00011A60">
              <w:rPr>
                <w:rFonts w:asciiTheme="minorHAnsi" w:eastAsia="AdvPS8FB5" w:hAnsiTheme="minorHAnsi" w:cstheme="minorHAnsi"/>
                <w:color w:val="000000"/>
                <w:sz w:val="22"/>
                <w:szCs w:val="22"/>
                <w:lang w:val="en-GB"/>
              </w:rPr>
              <w:t>Espèces</w:t>
            </w:r>
            <w:proofErr w:type="spellEnd"/>
            <w:r w:rsidRPr="00011A60">
              <w:rPr>
                <w:rFonts w:asciiTheme="minorHAnsi" w:eastAsia="AdvPS8FB5" w:hAnsiTheme="minorHAnsi" w:cstheme="minorHAnsi"/>
                <w:color w:val="000000"/>
                <w:sz w:val="22"/>
                <w:szCs w:val="22"/>
                <w:lang w:val="en-GB"/>
              </w:rPr>
              <w:t xml:space="preserve"> </w:t>
            </w:r>
            <w:proofErr w:type="spellStart"/>
            <w:r w:rsidRPr="00011A60">
              <w:rPr>
                <w:rFonts w:asciiTheme="minorHAnsi" w:eastAsia="AdvPS8FB5" w:hAnsiTheme="minorHAnsi" w:cstheme="minorHAnsi"/>
                <w:color w:val="000000"/>
                <w:sz w:val="22"/>
                <w:szCs w:val="22"/>
                <w:lang w:val="en-GB"/>
              </w:rPr>
              <w:t>nouvelles</w:t>
            </w:r>
            <w:proofErr w:type="spellEnd"/>
            <w:r w:rsidRPr="00011A60">
              <w:rPr>
                <w:rFonts w:asciiTheme="minorHAnsi" w:eastAsia="AdvPS8FB5" w:hAnsiTheme="minorHAnsi" w:cstheme="minorHAnsi"/>
                <w:color w:val="000000"/>
                <w:sz w:val="22"/>
                <w:szCs w:val="22"/>
                <w:lang w:val="en-GB"/>
              </w:rPr>
              <w:t xml:space="preserve"> du Liban et redescription </w:t>
            </w:r>
            <w:proofErr w:type="spellStart"/>
            <w:r w:rsidRPr="00011A60">
              <w:rPr>
                <w:rFonts w:asciiTheme="minorHAnsi" w:eastAsia="AdvPS8FB5" w:hAnsiTheme="minorHAnsi" w:cstheme="minorHAnsi"/>
                <w:color w:val="000000"/>
                <w:sz w:val="22"/>
                <w:szCs w:val="22"/>
                <w:lang w:val="en-GB"/>
              </w:rPr>
              <w:t>d’espèces</w:t>
            </w:r>
            <w:proofErr w:type="spellEnd"/>
            <w:r w:rsidRPr="00011A60">
              <w:rPr>
                <w:rFonts w:asciiTheme="minorHAnsi" w:eastAsia="AdvPS8FB5" w:hAnsiTheme="minorHAnsi" w:cstheme="minorHAnsi"/>
                <w:color w:val="000000"/>
                <w:sz w:val="22"/>
                <w:szCs w:val="22"/>
                <w:lang w:val="en-GB"/>
              </w:rPr>
              <w:t xml:space="preserve"> </w:t>
            </w:r>
            <w:proofErr w:type="spellStart"/>
            <w:r w:rsidRPr="00011A60">
              <w:rPr>
                <w:rFonts w:asciiTheme="minorHAnsi" w:eastAsia="AdvPS8FB5" w:hAnsiTheme="minorHAnsi" w:cstheme="minorHAnsi"/>
                <w:color w:val="000000"/>
                <w:sz w:val="22"/>
                <w:szCs w:val="22"/>
                <w:lang w:val="en-GB"/>
              </w:rPr>
              <w:t>endémiques</w:t>
            </w:r>
            <w:proofErr w:type="spellEnd"/>
            <w:r w:rsidRPr="00011A60">
              <w:rPr>
                <w:rFonts w:asciiTheme="minorHAnsi" w:eastAsia="AdvPS8FB5" w:hAnsiTheme="minorHAnsi" w:cstheme="minorHAnsi"/>
                <w:color w:val="000000"/>
                <w:sz w:val="22"/>
                <w:szCs w:val="22"/>
                <w:lang w:val="en-GB"/>
              </w:rPr>
              <w:t>. Lebanese Science Journal, 10;125–130</w:t>
            </w:r>
          </w:p>
          <w:p w14:paraId="70FB6849" w14:textId="77777777" w:rsidR="00C95E84" w:rsidRPr="00FF44D8" w:rsidRDefault="00C95E84" w:rsidP="00C95E84">
            <w:pPr>
              <w:snapToGrid w:val="0"/>
              <w:rPr>
                <w:rFonts w:asciiTheme="majorBidi" w:eastAsia="AdvPS8FB5" w:hAnsiTheme="majorBidi" w:cstheme="majorBidi"/>
                <w:color w:val="000000"/>
                <w:sz w:val="20"/>
                <w:szCs w:val="20"/>
                <w:lang w:val="en-GB"/>
              </w:rPr>
            </w:pPr>
          </w:p>
          <w:p w14:paraId="0FB610B9" w14:textId="0C62089A" w:rsidR="00C95E84" w:rsidRPr="00053363" w:rsidRDefault="00C95E84" w:rsidP="00C95E84">
            <w:pPr>
              <w:snapToGrid w:val="0"/>
              <w:rPr>
                <w:rFonts w:asciiTheme="minorHAnsi" w:eastAsia="AdvPS8FB5" w:hAnsiTheme="minorHAnsi" w:cstheme="minorHAnsi"/>
                <w:b/>
                <w:bCs/>
                <w:color w:val="000000"/>
                <w:sz w:val="20"/>
                <w:szCs w:val="20"/>
                <w:lang w:val="en-GB"/>
              </w:rPr>
            </w:pPr>
          </w:p>
        </w:tc>
      </w:tr>
    </w:tbl>
    <w:p w14:paraId="27E31FC9" w14:textId="33614C83" w:rsidR="00F06FBF" w:rsidRPr="00275934" w:rsidRDefault="00F06FBF" w:rsidP="009D6DCB">
      <w:pPr>
        <w:tabs>
          <w:tab w:val="left" w:pos="1004"/>
        </w:tabs>
        <w:rPr>
          <w:rFonts w:asciiTheme="minorHAnsi" w:hAnsiTheme="minorHAnsi" w:cstheme="minorHAnsi"/>
          <w:sz w:val="22"/>
          <w:szCs w:val="22"/>
          <w:lang w:val="en-GB"/>
        </w:rPr>
      </w:pPr>
    </w:p>
    <w:sectPr w:rsidR="00F06FBF" w:rsidRPr="00275934">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Baskerville">
    <w:altName w:val="Baskerville Old Face"/>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Nirmala UI Semilight">
    <w:panose1 w:val="020B0402040204020203"/>
    <w:charset w:val="00"/>
    <w:family w:val="swiss"/>
    <w:pitch w:val="variable"/>
    <w:sig w:usb0="80FF8023" w:usb1="0200004A" w:usb2="00000200" w:usb3="00000000" w:csb0="00000001" w:csb1="00000000"/>
  </w:font>
  <w:font w:name="AdvPS8FB5">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9265C"/>
    <w:multiLevelType w:val="hybridMultilevel"/>
    <w:tmpl w:val="E5DCC5F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7CA6524"/>
    <w:multiLevelType w:val="hybridMultilevel"/>
    <w:tmpl w:val="3C12DB26"/>
    <w:lvl w:ilvl="0" w:tplc="9A401210">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2B9551A"/>
    <w:multiLevelType w:val="hybridMultilevel"/>
    <w:tmpl w:val="509E164C"/>
    <w:lvl w:ilvl="0" w:tplc="7304C808">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4A61B5"/>
    <w:multiLevelType w:val="hybridMultilevel"/>
    <w:tmpl w:val="8D78C776"/>
    <w:lvl w:ilvl="0" w:tplc="61A67352">
      <w:start w:val="3"/>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07951712">
    <w:abstractNumId w:val="1"/>
  </w:num>
  <w:num w:numId="2" w16cid:durableId="1157453111">
    <w:abstractNumId w:val="0"/>
  </w:num>
  <w:num w:numId="3" w16cid:durableId="842549506">
    <w:abstractNumId w:val="3"/>
  </w:num>
  <w:num w:numId="4" w16cid:durableId="18810500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ancesca Pella">
    <w15:presenceInfo w15:providerId="Windows Live" w15:userId="3bf0e0432e4f32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FBF"/>
    <w:rsid w:val="00007EEB"/>
    <w:rsid w:val="00011A60"/>
    <w:rsid w:val="00012DBC"/>
    <w:rsid w:val="00014300"/>
    <w:rsid w:val="00016B1D"/>
    <w:rsid w:val="000265D7"/>
    <w:rsid w:val="000350D1"/>
    <w:rsid w:val="00053363"/>
    <w:rsid w:val="00053902"/>
    <w:rsid w:val="000542F8"/>
    <w:rsid w:val="00061D60"/>
    <w:rsid w:val="000623A6"/>
    <w:rsid w:val="00071DD7"/>
    <w:rsid w:val="00083286"/>
    <w:rsid w:val="000837A5"/>
    <w:rsid w:val="00084B15"/>
    <w:rsid w:val="00085B8B"/>
    <w:rsid w:val="00087AD7"/>
    <w:rsid w:val="00091D50"/>
    <w:rsid w:val="0009328D"/>
    <w:rsid w:val="000A2A64"/>
    <w:rsid w:val="000A5A95"/>
    <w:rsid w:val="000A7633"/>
    <w:rsid w:val="000B1834"/>
    <w:rsid w:val="000B6EBB"/>
    <w:rsid w:val="000C21E1"/>
    <w:rsid w:val="000D68A2"/>
    <w:rsid w:val="000E393F"/>
    <w:rsid w:val="000F02D1"/>
    <w:rsid w:val="001003C3"/>
    <w:rsid w:val="0010646B"/>
    <w:rsid w:val="001206C4"/>
    <w:rsid w:val="00125235"/>
    <w:rsid w:val="001263A3"/>
    <w:rsid w:val="0012677B"/>
    <w:rsid w:val="0013703E"/>
    <w:rsid w:val="001374E7"/>
    <w:rsid w:val="0014235B"/>
    <w:rsid w:val="00146A5D"/>
    <w:rsid w:val="0015494A"/>
    <w:rsid w:val="00156F9A"/>
    <w:rsid w:val="00160EE1"/>
    <w:rsid w:val="00164F25"/>
    <w:rsid w:val="00165F99"/>
    <w:rsid w:val="00190D8F"/>
    <w:rsid w:val="001A79F3"/>
    <w:rsid w:val="001B1972"/>
    <w:rsid w:val="001B6FEB"/>
    <w:rsid w:val="001C3AE0"/>
    <w:rsid w:val="001C4793"/>
    <w:rsid w:val="001C57D6"/>
    <w:rsid w:val="001D2C1F"/>
    <w:rsid w:val="001E2C53"/>
    <w:rsid w:val="001E79A5"/>
    <w:rsid w:val="001E7A40"/>
    <w:rsid w:val="002046BF"/>
    <w:rsid w:val="00214B78"/>
    <w:rsid w:val="00235652"/>
    <w:rsid w:val="00236BF7"/>
    <w:rsid w:val="00245A4E"/>
    <w:rsid w:val="002519FD"/>
    <w:rsid w:val="00260AA3"/>
    <w:rsid w:val="002754D6"/>
    <w:rsid w:val="00275934"/>
    <w:rsid w:val="00286083"/>
    <w:rsid w:val="00293F86"/>
    <w:rsid w:val="00295103"/>
    <w:rsid w:val="002965B6"/>
    <w:rsid w:val="00296E99"/>
    <w:rsid w:val="002B03A5"/>
    <w:rsid w:val="002B3258"/>
    <w:rsid w:val="002B3D0C"/>
    <w:rsid w:val="002B46F7"/>
    <w:rsid w:val="002C1C61"/>
    <w:rsid w:val="002D6E2B"/>
    <w:rsid w:val="002D7B70"/>
    <w:rsid w:val="002F3C02"/>
    <w:rsid w:val="00307F57"/>
    <w:rsid w:val="00310C6C"/>
    <w:rsid w:val="00316385"/>
    <w:rsid w:val="0032288B"/>
    <w:rsid w:val="00327A47"/>
    <w:rsid w:val="00327DC9"/>
    <w:rsid w:val="00330881"/>
    <w:rsid w:val="003354F9"/>
    <w:rsid w:val="003357C1"/>
    <w:rsid w:val="00360767"/>
    <w:rsid w:val="003657E2"/>
    <w:rsid w:val="00366DF6"/>
    <w:rsid w:val="00377926"/>
    <w:rsid w:val="00391E31"/>
    <w:rsid w:val="00396046"/>
    <w:rsid w:val="003B3061"/>
    <w:rsid w:val="003D59B5"/>
    <w:rsid w:val="003D7764"/>
    <w:rsid w:val="003E1DF5"/>
    <w:rsid w:val="004027B1"/>
    <w:rsid w:val="00427060"/>
    <w:rsid w:val="00440BFE"/>
    <w:rsid w:val="00447425"/>
    <w:rsid w:val="00461285"/>
    <w:rsid w:val="00463A9A"/>
    <w:rsid w:val="004868DC"/>
    <w:rsid w:val="00487CDD"/>
    <w:rsid w:val="004941CC"/>
    <w:rsid w:val="004A4D74"/>
    <w:rsid w:val="004A7C15"/>
    <w:rsid w:val="004B2F0C"/>
    <w:rsid w:val="004E3E89"/>
    <w:rsid w:val="004F1539"/>
    <w:rsid w:val="0050515D"/>
    <w:rsid w:val="00515D14"/>
    <w:rsid w:val="00516377"/>
    <w:rsid w:val="005235C9"/>
    <w:rsid w:val="00541018"/>
    <w:rsid w:val="00542934"/>
    <w:rsid w:val="005455AF"/>
    <w:rsid w:val="00551E60"/>
    <w:rsid w:val="00552DD6"/>
    <w:rsid w:val="005574E8"/>
    <w:rsid w:val="00572633"/>
    <w:rsid w:val="00591565"/>
    <w:rsid w:val="00596C5B"/>
    <w:rsid w:val="005A1487"/>
    <w:rsid w:val="005A25F5"/>
    <w:rsid w:val="005B10E1"/>
    <w:rsid w:val="005B6E2B"/>
    <w:rsid w:val="005C7B8E"/>
    <w:rsid w:val="005E1D13"/>
    <w:rsid w:val="005E3EDF"/>
    <w:rsid w:val="005F1493"/>
    <w:rsid w:val="00604F25"/>
    <w:rsid w:val="0061728B"/>
    <w:rsid w:val="00617E41"/>
    <w:rsid w:val="006265CB"/>
    <w:rsid w:val="00633CDC"/>
    <w:rsid w:val="00641049"/>
    <w:rsid w:val="00641AF8"/>
    <w:rsid w:val="006474FB"/>
    <w:rsid w:val="00656DF3"/>
    <w:rsid w:val="00661516"/>
    <w:rsid w:val="00672282"/>
    <w:rsid w:val="006B3EE7"/>
    <w:rsid w:val="006B46D3"/>
    <w:rsid w:val="006B7CE4"/>
    <w:rsid w:val="006C1901"/>
    <w:rsid w:val="006E32F0"/>
    <w:rsid w:val="006F2F7F"/>
    <w:rsid w:val="006F5F9A"/>
    <w:rsid w:val="006F63A3"/>
    <w:rsid w:val="006F6423"/>
    <w:rsid w:val="0070107E"/>
    <w:rsid w:val="00703783"/>
    <w:rsid w:val="00716CAB"/>
    <w:rsid w:val="007220C7"/>
    <w:rsid w:val="0072660D"/>
    <w:rsid w:val="00733960"/>
    <w:rsid w:val="00764F6F"/>
    <w:rsid w:val="00781C59"/>
    <w:rsid w:val="007A0421"/>
    <w:rsid w:val="007C46DC"/>
    <w:rsid w:val="007D0E9A"/>
    <w:rsid w:val="007E6210"/>
    <w:rsid w:val="00800607"/>
    <w:rsid w:val="00800D36"/>
    <w:rsid w:val="00804398"/>
    <w:rsid w:val="0080673A"/>
    <w:rsid w:val="0081175E"/>
    <w:rsid w:val="00816CE3"/>
    <w:rsid w:val="0081736E"/>
    <w:rsid w:val="00825B61"/>
    <w:rsid w:val="00827ACD"/>
    <w:rsid w:val="0083243E"/>
    <w:rsid w:val="00844476"/>
    <w:rsid w:val="00853AAF"/>
    <w:rsid w:val="00854B0D"/>
    <w:rsid w:val="0086602B"/>
    <w:rsid w:val="008702CF"/>
    <w:rsid w:val="0087048E"/>
    <w:rsid w:val="00870995"/>
    <w:rsid w:val="0087232C"/>
    <w:rsid w:val="008859C1"/>
    <w:rsid w:val="00886CC4"/>
    <w:rsid w:val="008921BE"/>
    <w:rsid w:val="008A3656"/>
    <w:rsid w:val="008C2457"/>
    <w:rsid w:val="008E6522"/>
    <w:rsid w:val="008F4CB3"/>
    <w:rsid w:val="0093200B"/>
    <w:rsid w:val="009335B1"/>
    <w:rsid w:val="0093593D"/>
    <w:rsid w:val="0095632B"/>
    <w:rsid w:val="0096036B"/>
    <w:rsid w:val="00971514"/>
    <w:rsid w:val="0097266E"/>
    <w:rsid w:val="00974DFE"/>
    <w:rsid w:val="009A39C6"/>
    <w:rsid w:val="009A4FD9"/>
    <w:rsid w:val="009C2125"/>
    <w:rsid w:val="009D2F09"/>
    <w:rsid w:val="009D6DCB"/>
    <w:rsid w:val="009E6943"/>
    <w:rsid w:val="009F3523"/>
    <w:rsid w:val="009F7F27"/>
    <w:rsid w:val="00A10A79"/>
    <w:rsid w:val="00A233F4"/>
    <w:rsid w:val="00A261C6"/>
    <w:rsid w:val="00A44FB6"/>
    <w:rsid w:val="00A47055"/>
    <w:rsid w:val="00A6579E"/>
    <w:rsid w:val="00A67C36"/>
    <w:rsid w:val="00A73481"/>
    <w:rsid w:val="00A8411F"/>
    <w:rsid w:val="00AA4D15"/>
    <w:rsid w:val="00AB050E"/>
    <w:rsid w:val="00AB0B99"/>
    <w:rsid w:val="00AC0E52"/>
    <w:rsid w:val="00AC2D38"/>
    <w:rsid w:val="00AE1934"/>
    <w:rsid w:val="00AE3EB2"/>
    <w:rsid w:val="00AF231B"/>
    <w:rsid w:val="00B02A29"/>
    <w:rsid w:val="00B03157"/>
    <w:rsid w:val="00B0429C"/>
    <w:rsid w:val="00B10170"/>
    <w:rsid w:val="00B3345B"/>
    <w:rsid w:val="00B6474C"/>
    <w:rsid w:val="00B64B81"/>
    <w:rsid w:val="00B65682"/>
    <w:rsid w:val="00B75EFB"/>
    <w:rsid w:val="00B8275C"/>
    <w:rsid w:val="00B8701B"/>
    <w:rsid w:val="00BA4B06"/>
    <w:rsid w:val="00BA7AB2"/>
    <w:rsid w:val="00BA7EFD"/>
    <w:rsid w:val="00BB3805"/>
    <w:rsid w:val="00BB53B6"/>
    <w:rsid w:val="00BC2E77"/>
    <w:rsid w:val="00BC36DE"/>
    <w:rsid w:val="00BE6404"/>
    <w:rsid w:val="00BE7F0B"/>
    <w:rsid w:val="00BF1527"/>
    <w:rsid w:val="00C21C67"/>
    <w:rsid w:val="00C37631"/>
    <w:rsid w:val="00C37DB1"/>
    <w:rsid w:val="00C41F14"/>
    <w:rsid w:val="00C4700E"/>
    <w:rsid w:val="00C64FB4"/>
    <w:rsid w:val="00C950BB"/>
    <w:rsid w:val="00C95E84"/>
    <w:rsid w:val="00C97EC6"/>
    <w:rsid w:val="00CD05F4"/>
    <w:rsid w:val="00CD0B2F"/>
    <w:rsid w:val="00CD51E6"/>
    <w:rsid w:val="00CE1E17"/>
    <w:rsid w:val="00D00ACD"/>
    <w:rsid w:val="00D06C15"/>
    <w:rsid w:val="00D11217"/>
    <w:rsid w:val="00D12C9A"/>
    <w:rsid w:val="00D16B68"/>
    <w:rsid w:val="00D263AE"/>
    <w:rsid w:val="00D3380E"/>
    <w:rsid w:val="00D338FD"/>
    <w:rsid w:val="00D42B7B"/>
    <w:rsid w:val="00D57282"/>
    <w:rsid w:val="00D57AD7"/>
    <w:rsid w:val="00D62EEC"/>
    <w:rsid w:val="00D6617F"/>
    <w:rsid w:val="00D76739"/>
    <w:rsid w:val="00D920D6"/>
    <w:rsid w:val="00D9584D"/>
    <w:rsid w:val="00D97679"/>
    <w:rsid w:val="00DA7C50"/>
    <w:rsid w:val="00DB305A"/>
    <w:rsid w:val="00DB594B"/>
    <w:rsid w:val="00DE1BB5"/>
    <w:rsid w:val="00DE7744"/>
    <w:rsid w:val="00E01FA6"/>
    <w:rsid w:val="00E026CE"/>
    <w:rsid w:val="00E0349B"/>
    <w:rsid w:val="00E26733"/>
    <w:rsid w:val="00E304F0"/>
    <w:rsid w:val="00E309F7"/>
    <w:rsid w:val="00E76694"/>
    <w:rsid w:val="00E7716D"/>
    <w:rsid w:val="00E772B8"/>
    <w:rsid w:val="00E804BB"/>
    <w:rsid w:val="00E87919"/>
    <w:rsid w:val="00EB7D52"/>
    <w:rsid w:val="00ED6AB2"/>
    <w:rsid w:val="00EE3FC2"/>
    <w:rsid w:val="00EF20D4"/>
    <w:rsid w:val="00EF47FC"/>
    <w:rsid w:val="00F04E20"/>
    <w:rsid w:val="00F06FBF"/>
    <w:rsid w:val="00F07BD7"/>
    <w:rsid w:val="00F14596"/>
    <w:rsid w:val="00F16FCD"/>
    <w:rsid w:val="00F234B2"/>
    <w:rsid w:val="00F25027"/>
    <w:rsid w:val="00F3453C"/>
    <w:rsid w:val="00F35636"/>
    <w:rsid w:val="00F51D55"/>
    <w:rsid w:val="00F57342"/>
    <w:rsid w:val="00F57517"/>
    <w:rsid w:val="00F77623"/>
    <w:rsid w:val="00F82737"/>
    <w:rsid w:val="00F96D1C"/>
    <w:rsid w:val="00FA4B9D"/>
    <w:rsid w:val="00FA750C"/>
    <w:rsid w:val="00FC3714"/>
    <w:rsid w:val="00FD0ECB"/>
    <w:rsid w:val="00FE04E5"/>
    <w:rsid w:val="00FE1D4A"/>
    <w:rsid w:val="00FF29DA"/>
    <w:rsid w:val="00FF44D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51D4E"/>
  <w15:chartTrackingRefBased/>
  <w15:docId w15:val="{7E17F2DD-3C50-4B6D-8325-2B2F4B5BB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FBF"/>
    <w:pPr>
      <w:widowControl w:val="0"/>
      <w:suppressAutoHyphens/>
      <w:spacing w:after="0" w:line="240" w:lineRule="auto"/>
    </w:pPr>
    <w:rPr>
      <w:rFonts w:ascii="Times New Roman" w:eastAsia="SimSun" w:hAnsi="Times New Roman" w:cs="Mangal"/>
      <w:kern w:val="1"/>
      <w:sz w:val="24"/>
      <w:szCs w:val="24"/>
      <w:lang w:eastAsia="hi-IN" w:bidi="hi-IN"/>
    </w:rPr>
  </w:style>
  <w:style w:type="paragraph" w:styleId="Heading1">
    <w:name w:val="heading 1"/>
    <w:basedOn w:val="Normal"/>
    <w:next w:val="Normal"/>
    <w:link w:val="Heading1Char"/>
    <w:uiPriority w:val="9"/>
    <w:qFormat/>
    <w:rsid w:val="00661516"/>
    <w:pPr>
      <w:keepNext/>
      <w:keepLines/>
      <w:spacing w:before="240"/>
      <w:outlineLvl w:val="0"/>
    </w:pPr>
    <w:rPr>
      <w:rFonts w:asciiTheme="majorHAnsi" w:eastAsiaTheme="majorEastAsia" w:hAnsiTheme="majorHAnsi"/>
      <w:color w:val="2F5496" w:themeColor="accent1" w:themeShade="BF"/>
      <w:sz w:val="32"/>
      <w:szCs w:val="29"/>
    </w:rPr>
  </w:style>
  <w:style w:type="paragraph" w:styleId="Heading3">
    <w:name w:val="heading 3"/>
    <w:basedOn w:val="Normal"/>
    <w:next w:val="Normal"/>
    <w:link w:val="Heading3Char"/>
    <w:uiPriority w:val="9"/>
    <w:unhideWhenUsed/>
    <w:qFormat/>
    <w:rsid w:val="00F06FBF"/>
    <w:pPr>
      <w:keepNext/>
      <w:spacing w:before="240" w:after="60"/>
      <w:outlineLvl w:val="2"/>
    </w:pPr>
    <w:rPr>
      <w:rFonts w:ascii="Calibri Light" w:eastAsia="Times New Roman" w:hAnsi="Calibri Light"/>
      <w:b/>
      <w:bCs/>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06FBF"/>
    <w:rPr>
      <w:rFonts w:ascii="Calibri Light" w:eastAsia="Times New Roman" w:hAnsi="Calibri Light" w:cs="Mangal"/>
      <w:b/>
      <w:bCs/>
      <w:kern w:val="1"/>
      <w:sz w:val="26"/>
      <w:szCs w:val="23"/>
      <w:lang w:eastAsia="hi-IN" w:bidi="hi-IN"/>
    </w:rPr>
  </w:style>
  <w:style w:type="paragraph" w:styleId="NormalWeb">
    <w:name w:val="Normal (Web)"/>
    <w:basedOn w:val="Normal"/>
    <w:uiPriority w:val="99"/>
    <w:unhideWhenUsed/>
    <w:rsid w:val="00F06FBF"/>
    <w:pPr>
      <w:widowControl/>
      <w:suppressAutoHyphens w:val="0"/>
      <w:spacing w:before="100" w:beforeAutospacing="1" w:after="100" w:afterAutospacing="1"/>
    </w:pPr>
    <w:rPr>
      <w:rFonts w:eastAsia="Times New Roman" w:cs="Times New Roman"/>
      <w:kern w:val="0"/>
      <w:lang w:val="en-GB" w:eastAsia="en-GB" w:bidi="ar-SA"/>
    </w:rPr>
  </w:style>
  <w:style w:type="paragraph" w:customStyle="1" w:styleId="Default">
    <w:name w:val="Default"/>
    <w:rsid w:val="00F06FBF"/>
    <w:pPr>
      <w:autoSpaceDE w:val="0"/>
      <w:autoSpaceDN w:val="0"/>
      <w:adjustRightInd w:val="0"/>
      <w:spacing w:after="0" w:line="240" w:lineRule="auto"/>
    </w:pPr>
    <w:rPr>
      <w:rFonts w:ascii="Baskerville" w:eastAsia="Times New Roman" w:hAnsi="Baskerville" w:cs="Baskerville"/>
      <w:color w:val="000000"/>
      <w:sz w:val="24"/>
      <w:szCs w:val="24"/>
      <w:lang w:val="en-GB" w:eastAsia="en-GB"/>
    </w:rPr>
  </w:style>
  <w:style w:type="character" w:styleId="Hyperlink">
    <w:name w:val="Hyperlink"/>
    <w:rsid w:val="00F06FBF"/>
    <w:rPr>
      <w:color w:val="000080"/>
      <w:u w:val="single"/>
    </w:rPr>
  </w:style>
  <w:style w:type="paragraph" w:styleId="BodyText">
    <w:name w:val="Body Text"/>
    <w:basedOn w:val="Normal"/>
    <w:link w:val="BodyTextChar"/>
    <w:rsid w:val="00F06FBF"/>
    <w:pPr>
      <w:spacing w:after="120"/>
    </w:pPr>
  </w:style>
  <w:style w:type="character" w:customStyle="1" w:styleId="BodyTextChar">
    <w:name w:val="Body Text Char"/>
    <w:basedOn w:val="DefaultParagraphFont"/>
    <w:link w:val="BodyText"/>
    <w:rsid w:val="00F06FBF"/>
    <w:rPr>
      <w:rFonts w:ascii="Times New Roman" w:eastAsia="SimSun" w:hAnsi="Times New Roman" w:cs="Mangal"/>
      <w:kern w:val="1"/>
      <w:sz w:val="24"/>
      <w:szCs w:val="24"/>
      <w:lang w:eastAsia="hi-IN" w:bidi="hi-IN"/>
    </w:rPr>
  </w:style>
  <w:style w:type="paragraph" w:customStyle="1" w:styleId="tabella">
    <w:name w:val="tabella"/>
    <w:basedOn w:val="Normal"/>
    <w:next w:val="BodyText"/>
    <w:rsid w:val="00F06FBF"/>
    <w:rPr>
      <w:rFonts w:ascii="Arial" w:hAnsi="Arial"/>
    </w:rPr>
  </w:style>
  <w:style w:type="paragraph" w:customStyle="1" w:styleId="titolotabella">
    <w:name w:val="titolo tabella"/>
    <w:basedOn w:val="tabella"/>
    <w:next w:val="tabella"/>
    <w:rsid w:val="00F06FBF"/>
    <w:rPr>
      <w:b/>
      <w:smallCaps/>
      <w:sz w:val="22"/>
    </w:rPr>
  </w:style>
  <w:style w:type="paragraph" w:styleId="ListParagraph">
    <w:name w:val="List Paragraph"/>
    <w:basedOn w:val="Normal"/>
    <w:uiPriority w:val="34"/>
    <w:qFormat/>
    <w:rsid w:val="00F06FBF"/>
    <w:pPr>
      <w:widowControl/>
      <w:suppressAutoHyphens w:val="0"/>
      <w:spacing w:after="160" w:line="259" w:lineRule="auto"/>
      <w:ind w:left="720"/>
      <w:contextualSpacing/>
    </w:pPr>
    <w:rPr>
      <w:rFonts w:ascii="Calibri" w:eastAsia="Calibri" w:hAnsi="Calibri" w:cs="Times New Roman"/>
      <w:kern w:val="0"/>
      <w:sz w:val="22"/>
      <w:szCs w:val="22"/>
      <w:lang w:eastAsia="en-US" w:bidi="ar-SA"/>
    </w:rPr>
  </w:style>
  <w:style w:type="character" w:customStyle="1" w:styleId="text">
    <w:name w:val="text"/>
    <w:rsid w:val="00F06FBF"/>
  </w:style>
  <w:style w:type="character" w:customStyle="1" w:styleId="A5">
    <w:name w:val="A5"/>
    <w:uiPriority w:val="99"/>
    <w:rsid w:val="00BE6404"/>
    <w:rPr>
      <w:rFonts w:cs="Times"/>
      <w:color w:val="000000"/>
      <w:sz w:val="20"/>
      <w:szCs w:val="20"/>
    </w:rPr>
  </w:style>
  <w:style w:type="character" w:customStyle="1" w:styleId="cutline-text">
    <w:name w:val="cutline-text"/>
    <w:basedOn w:val="DefaultParagraphFont"/>
    <w:rsid w:val="000837A5"/>
  </w:style>
  <w:style w:type="character" w:customStyle="1" w:styleId="bylineimage-image">
    <w:name w:val="bylineimage-image"/>
    <w:basedOn w:val="DefaultParagraphFont"/>
    <w:rsid w:val="000837A5"/>
  </w:style>
  <w:style w:type="character" w:customStyle="1" w:styleId="tlid-translation">
    <w:name w:val="tlid-translation"/>
    <w:basedOn w:val="DefaultParagraphFont"/>
    <w:rsid w:val="000A5A95"/>
  </w:style>
  <w:style w:type="character" w:customStyle="1" w:styleId="Heading1Char">
    <w:name w:val="Heading 1 Char"/>
    <w:basedOn w:val="DefaultParagraphFont"/>
    <w:link w:val="Heading1"/>
    <w:uiPriority w:val="9"/>
    <w:rsid w:val="00661516"/>
    <w:rPr>
      <w:rFonts w:asciiTheme="majorHAnsi" w:eastAsiaTheme="majorEastAsia" w:hAnsiTheme="majorHAnsi" w:cs="Mangal"/>
      <w:color w:val="2F5496" w:themeColor="accent1" w:themeShade="BF"/>
      <w:kern w:val="1"/>
      <w:sz w:val="32"/>
      <w:szCs w:val="29"/>
      <w:lang w:eastAsia="hi-IN" w:bidi="hi-IN"/>
    </w:rPr>
  </w:style>
  <w:style w:type="table" w:customStyle="1" w:styleId="TableSimple11">
    <w:name w:val="Table Simple 11"/>
    <w:basedOn w:val="TableNormal"/>
    <w:next w:val="TableSimple1"/>
    <w:uiPriority w:val="99"/>
    <w:rsid w:val="00AB0B99"/>
    <w:pPr>
      <w:autoSpaceDE w:val="0"/>
      <w:autoSpaceDN w:val="0"/>
      <w:adjustRightInd w:val="0"/>
      <w:spacing w:after="0" w:line="240" w:lineRule="auto"/>
    </w:pPr>
    <w:rPr>
      <w:rFonts w:eastAsia="Times New Roman" w:cs="Arial"/>
      <w:sz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Simple1">
    <w:name w:val="Table Simple 1"/>
    <w:basedOn w:val="TableNormal"/>
    <w:uiPriority w:val="99"/>
    <w:semiHidden/>
    <w:unhideWhenUsed/>
    <w:rsid w:val="00AB0B99"/>
    <w:pPr>
      <w:widowControl w:val="0"/>
      <w:suppressAutoHyphens/>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Grid">
    <w:name w:val="Table Grid"/>
    <w:basedOn w:val="TableNormal"/>
    <w:uiPriority w:val="39"/>
    <w:rsid w:val="0097151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63A9A"/>
    <w:rPr>
      <w:sz w:val="16"/>
      <w:szCs w:val="16"/>
    </w:rPr>
  </w:style>
  <w:style w:type="paragraph" w:styleId="CommentText">
    <w:name w:val="annotation text"/>
    <w:basedOn w:val="Normal"/>
    <w:link w:val="CommentTextChar"/>
    <w:uiPriority w:val="99"/>
    <w:unhideWhenUsed/>
    <w:rsid w:val="00463A9A"/>
    <w:rPr>
      <w:sz w:val="20"/>
      <w:szCs w:val="18"/>
    </w:rPr>
  </w:style>
  <w:style w:type="character" w:customStyle="1" w:styleId="CommentTextChar">
    <w:name w:val="Comment Text Char"/>
    <w:basedOn w:val="DefaultParagraphFont"/>
    <w:link w:val="CommentText"/>
    <w:uiPriority w:val="99"/>
    <w:rsid w:val="00463A9A"/>
    <w:rPr>
      <w:rFonts w:ascii="Times New Roman" w:eastAsia="SimSun" w:hAnsi="Times New Roman" w:cs="Mangal"/>
      <w:kern w:val="1"/>
      <w:sz w:val="20"/>
      <w:szCs w:val="18"/>
      <w:lang w:eastAsia="hi-IN" w:bidi="hi-IN"/>
    </w:rPr>
  </w:style>
  <w:style w:type="paragraph" w:styleId="BalloonText">
    <w:name w:val="Balloon Text"/>
    <w:basedOn w:val="Normal"/>
    <w:link w:val="BalloonTextChar"/>
    <w:uiPriority w:val="99"/>
    <w:semiHidden/>
    <w:unhideWhenUsed/>
    <w:rsid w:val="00463A9A"/>
    <w:rPr>
      <w:rFonts w:ascii="Segoe UI" w:hAnsi="Segoe UI"/>
      <w:sz w:val="18"/>
      <w:szCs w:val="16"/>
    </w:rPr>
  </w:style>
  <w:style w:type="character" w:customStyle="1" w:styleId="BalloonTextChar">
    <w:name w:val="Balloon Text Char"/>
    <w:basedOn w:val="DefaultParagraphFont"/>
    <w:link w:val="BalloonText"/>
    <w:uiPriority w:val="99"/>
    <w:semiHidden/>
    <w:rsid w:val="00463A9A"/>
    <w:rPr>
      <w:rFonts w:ascii="Segoe UI" w:eastAsia="SimSun" w:hAnsi="Segoe UI" w:cs="Mangal"/>
      <w:kern w:val="1"/>
      <w:sz w:val="18"/>
      <w:szCs w:val="16"/>
      <w:lang w:eastAsia="hi-IN" w:bidi="hi-IN"/>
    </w:rPr>
  </w:style>
  <w:style w:type="paragraph" w:styleId="CommentSubject">
    <w:name w:val="annotation subject"/>
    <w:basedOn w:val="CommentText"/>
    <w:next w:val="CommentText"/>
    <w:link w:val="CommentSubjectChar"/>
    <w:uiPriority w:val="99"/>
    <w:semiHidden/>
    <w:unhideWhenUsed/>
    <w:rsid w:val="00463A9A"/>
    <w:rPr>
      <w:b/>
      <w:bCs/>
    </w:rPr>
  </w:style>
  <w:style w:type="character" w:customStyle="1" w:styleId="CommentSubjectChar">
    <w:name w:val="Comment Subject Char"/>
    <w:basedOn w:val="CommentTextChar"/>
    <w:link w:val="CommentSubject"/>
    <w:uiPriority w:val="99"/>
    <w:semiHidden/>
    <w:rsid w:val="00463A9A"/>
    <w:rPr>
      <w:rFonts w:ascii="Times New Roman" w:eastAsia="SimSun" w:hAnsi="Times New Roman" w:cs="Mangal"/>
      <w:b/>
      <w:bCs/>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25175">
      <w:bodyDiv w:val="1"/>
      <w:marLeft w:val="0"/>
      <w:marRight w:val="0"/>
      <w:marTop w:val="0"/>
      <w:marBottom w:val="0"/>
      <w:divBdr>
        <w:top w:val="none" w:sz="0" w:space="0" w:color="auto"/>
        <w:left w:val="none" w:sz="0" w:space="0" w:color="auto"/>
        <w:bottom w:val="none" w:sz="0" w:space="0" w:color="auto"/>
        <w:right w:val="none" w:sz="0" w:space="0" w:color="auto"/>
      </w:divBdr>
    </w:div>
    <w:div w:id="342976211">
      <w:bodyDiv w:val="1"/>
      <w:marLeft w:val="0"/>
      <w:marRight w:val="0"/>
      <w:marTop w:val="0"/>
      <w:marBottom w:val="0"/>
      <w:divBdr>
        <w:top w:val="none" w:sz="0" w:space="0" w:color="auto"/>
        <w:left w:val="none" w:sz="0" w:space="0" w:color="auto"/>
        <w:bottom w:val="none" w:sz="0" w:space="0" w:color="auto"/>
        <w:right w:val="none" w:sz="0" w:space="0" w:color="auto"/>
      </w:divBdr>
    </w:div>
    <w:div w:id="910191085">
      <w:bodyDiv w:val="1"/>
      <w:marLeft w:val="0"/>
      <w:marRight w:val="0"/>
      <w:marTop w:val="0"/>
      <w:marBottom w:val="0"/>
      <w:divBdr>
        <w:top w:val="none" w:sz="0" w:space="0" w:color="auto"/>
        <w:left w:val="none" w:sz="0" w:space="0" w:color="auto"/>
        <w:bottom w:val="none" w:sz="0" w:space="0" w:color="auto"/>
        <w:right w:val="none" w:sz="0" w:space="0" w:color="auto"/>
      </w:divBdr>
    </w:div>
    <w:div w:id="1451315520">
      <w:bodyDiv w:val="1"/>
      <w:marLeft w:val="0"/>
      <w:marRight w:val="0"/>
      <w:marTop w:val="0"/>
      <w:marBottom w:val="0"/>
      <w:divBdr>
        <w:top w:val="none" w:sz="0" w:space="0" w:color="auto"/>
        <w:left w:val="none" w:sz="0" w:space="0" w:color="auto"/>
        <w:bottom w:val="none" w:sz="0" w:space="0" w:color="auto"/>
        <w:right w:val="none" w:sz="0" w:space="0" w:color="auto"/>
      </w:divBdr>
      <w:divsChild>
        <w:div w:id="1892382775">
          <w:marLeft w:val="0"/>
          <w:marRight w:val="0"/>
          <w:marTop w:val="0"/>
          <w:marBottom w:val="0"/>
          <w:divBdr>
            <w:top w:val="none" w:sz="0" w:space="0" w:color="auto"/>
            <w:left w:val="none" w:sz="0" w:space="0" w:color="auto"/>
            <w:bottom w:val="none" w:sz="0" w:space="0" w:color="auto"/>
            <w:right w:val="none" w:sz="0" w:space="0" w:color="auto"/>
          </w:divBdr>
          <w:divsChild>
            <w:div w:id="1178694947">
              <w:marLeft w:val="0"/>
              <w:marRight w:val="0"/>
              <w:marTop w:val="0"/>
              <w:marBottom w:val="0"/>
              <w:divBdr>
                <w:top w:val="none" w:sz="0" w:space="0" w:color="auto"/>
                <w:left w:val="none" w:sz="0" w:space="0" w:color="auto"/>
                <w:bottom w:val="none" w:sz="0" w:space="0" w:color="auto"/>
                <w:right w:val="none" w:sz="0" w:space="0" w:color="auto"/>
              </w:divBdr>
              <w:divsChild>
                <w:div w:id="496962239">
                  <w:marLeft w:val="0"/>
                  <w:marRight w:val="0"/>
                  <w:marTop w:val="0"/>
                  <w:marBottom w:val="0"/>
                  <w:divBdr>
                    <w:top w:val="none" w:sz="0" w:space="0" w:color="auto"/>
                    <w:left w:val="none" w:sz="0" w:space="0" w:color="auto"/>
                    <w:bottom w:val="none" w:sz="0" w:space="0" w:color="auto"/>
                    <w:right w:val="none" w:sz="0" w:space="0" w:color="auto"/>
                  </w:divBdr>
                  <w:divsChild>
                    <w:div w:id="838891869">
                      <w:marLeft w:val="0"/>
                      <w:marRight w:val="0"/>
                      <w:marTop w:val="0"/>
                      <w:marBottom w:val="0"/>
                      <w:divBdr>
                        <w:top w:val="none" w:sz="0" w:space="0" w:color="auto"/>
                        <w:left w:val="none" w:sz="0" w:space="0" w:color="auto"/>
                        <w:bottom w:val="none" w:sz="0" w:space="0" w:color="auto"/>
                        <w:right w:val="none" w:sz="0" w:space="0" w:color="auto"/>
                      </w:divBdr>
                      <w:divsChild>
                        <w:div w:id="1436560308">
                          <w:marLeft w:val="0"/>
                          <w:marRight w:val="0"/>
                          <w:marTop w:val="0"/>
                          <w:marBottom w:val="0"/>
                          <w:divBdr>
                            <w:top w:val="none" w:sz="0" w:space="0" w:color="auto"/>
                            <w:left w:val="none" w:sz="0" w:space="0" w:color="auto"/>
                            <w:bottom w:val="none" w:sz="0" w:space="0" w:color="auto"/>
                            <w:right w:val="none" w:sz="0" w:space="0" w:color="auto"/>
                          </w:divBdr>
                          <w:divsChild>
                            <w:div w:id="426193068">
                              <w:marLeft w:val="0"/>
                              <w:marRight w:val="300"/>
                              <w:marTop w:val="180"/>
                              <w:marBottom w:val="0"/>
                              <w:divBdr>
                                <w:top w:val="none" w:sz="0" w:space="0" w:color="auto"/>
                                <w:left w:val="none" w:sz="0" w:space="0" w:color="auto"/>
                                <w:bottom w:val="none" w:sz="0" w:space="0" w:color="auto"/>
                                <w:right w:val="none" w:sz="0" w:space="0" w:color="auto"/>
                              </w:divBdr>
                              <w:divsChild>
                                <w:div w:id="64986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622225">
          <w:marLeft w:val="0"/>
          <w:marRight w:val="0"/>
          <w:marTop w:val="0"/>
          <w:marBottom w:val="0"/>
          <w:divBdr>
            <w:top w:val="none" w:sz="0" w:space="0" w:color="auto"/>
            <w:left w:val="none" w:sz="0" w:space="0" w:color="auto"/>
            <w:bottom w:val="none" w:sz="0" w:space="0" w:color="auto"/>
            <w:right w:val="none" w:sz="0" w:space="0" w:color="auto"/>
          </w:divBdr>
          <w:divsChild>
            <w:div w:id="1410229747">
              <w:marLeft w:val="0"/>
              <w:marRight w:val="0"/>
              <w:marTop w:val="0"/>
              <w:marBottom w:val="0"/>
              <w:divBdr>
                <w:top w:val="none" w:sz="0" w:space="0" w:color="auto"/>
                <w:left w:val="none" w:sz="0" w:space="0" w:color="auto"/>
                <w:bottom w:val="none" w:sz="0" w:space="0" w:color="auto"/>
                <w:right w:val="none" w:sz="0" w:space="0" w:color="auto"/>
              </w:divBdr>
              <w:divsChild>
                <w:div w:id="253368300">
                  <w:marLeft w:val="0"/>
                  <w:marRight w:val="0"/>
                  <w:marTop w:val="0"/>
                  <w:marBottom w:val="0"/>
                  <w:divBdr>
                    <w:top w:val="none" w:sz="0" w:space="0" w:color="auto"/>
                    <w:left w:val="none" w:sz="0" w:space="0" w:color="auto"/>
                    <w:bottom w:val="none" w:sz="0" w:space="0" w:color="auto"/>
                    <w:right w:val="none" w:sz="0" w:space="0" w:color="auto"/>
                  </w:divBdr>
                  <w:divsChild>
                    <w:div w:id="217132432">
                      <w:marLeft w:val="0"/>
                      <w:marRight w:val="0"/>
                      <w:marTop w:val="0"/>
                      <w:marBottom w:val="0"/>
                      <w:divBdr>
                        <w:top w:val="none" w:sz="0" w:space="0" w:color="auto"/>
                        <w:left w:val="none" w:sz="0" w:space="0" w:color="auto"/>
                        <w:bottom w:val="none" w:sz="0" w:space="0" w:color="auto"/>
                        <w:right w:val="none" w:sz="0" w:space="0" w:color="auto"/>
                      </w:divBdr>
                      <w:divsChild>
                        <w:div w:id="17172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895491">
      <w:bodyDiv w:val="1"/>
      <w:marLeft w:val="0"/>
      <w:marRight w:val="0"/>
      <w:marTop w:val="0"/>
      <w:marBottom w:val="0"/>
      <w:divBdr>
        <w:top w:val="none" w:sz="0" w:space="0" w:color="auto"/>
        <w:left w:val="none" w:sz="0" w:space="0" w:color="auto"/>
        <w:bottom w:val="none" w:sz="0" w:space="0" w:color="auto"/>
        <w:right w:val="none" w:sz="0" w:space="0" w:color="auto"/>
      </w:divBdr>
      <w:divsChild>
        <w:div w:id="657424296">
          <w:marLeft w:val="0"/>
          <w:marRight w:val="0"/>
          <w:marTop w:val="0"/>
          <w:marBottom w:val="0"/>
          <w:divBdr>
            <w:top w:val="none" w:sz="0" w:space="0" w:color="auto"/>
            <w:left w:val="none" w:sz="0" w:space="0" w:color="auto"/>
            <w:bottom w:val="none" w:sz="0" w:space="0" w:color="auto"/>
            <w:right w:val="none" w:sz="0" w:space="0" w:color="auto"/>
          </w:divBdr>
          <w:divsChild>
            <w:div w:id="1417047526">
              <w:marLeft w:val="0"/>
              <w:marRight w:val="0"/>
              <w:marTop w:val="0"/>
              <w:marBottom w:val="0"/>
              <w:divBdr>
                <w:top w:val="none" w:sz="0" w:space="0" w:color="auto"/>
                <w:left w:val="none" w:sz="0" w:space="0" w:color="auto"/>
                <w:bottom w:val="none" w:sz="0" w:space="0" w:color="auto"/>
                <w:right w:val="none" w:sz="0" w:space="0" w:color="auto"/>
              </w:divBdr>
              <w:divsChild>
                <w:div w:id="1903057678">
                  <w:marLeft w:val="0"/>
                  <w:marRight w:val="0"/>
                  <w:marTop w:val="0"/>
                  <w:marBottom w:val="0"/>
                  <w:divBdr>
                    <w:top w:val="none" w:sz="0" w:space="0" w:color="auto"/>
                    <w:left w:val="none" w:sz="0" w:space="0" w:color="auto"/>
                    <w:bottom w:val="none" w:sz="0" w:space="0" w:color="auto"/>
                    <w:right w:val="none" w:sz="0" w:space="0" w:color="auto"/>
                  </w:divBdr>
                  <w:divsChild>
                    <w:div w:id="1732314062">
                      <w:marLeft w:val="0"/>
                      <w:marRight w:val="0"/>
                      <w:marTop w:val="0"/>
                      <w:marBottom w:val="0"/>
                      <w:divBdr>
                        <w:top w:val="none" w:sz="0" w:space="0" w:color="auto"/>
                        <w:left w:val="none" w:sz="0" w:space="0" w:color="auto"/>
                        <w:bottom w:val="none" w:sz="0" w:space="0" w:color="auto"/>
                        <w:right w:val="none" w:sz="0" w:space="0" w:color="auto"/>
                      </w:divBdr>
                      <w:divsChild>
                        <w:div w:id="287904512">
                          <w:marLeft w:val="0"/>
                          <w:marRight w:val="0"/>
                          <w:marTop w:val="0"/>
                          <w:marBottom w:val="0"/>
                          <w:divBdr>
                            <w:top w:val="none" w:sz="0" w:space="0" w:color="auto"/>
                            <w:left w:val="none" w:sz="0" w:space="0" w:color="auto"/>
                            <w:bottom w:val="none" w:sz="0" w:space="0" w:color="auto"/>
                            <w:right w:val="none" w:sz="0" w:space="0" w:color="auto"/>
                          </w:divBdr>
                          <w:divsChild>
                            <w:div w:id="309947093">
                              <w:marLeft w:val="0"/>
                              <w:marRight w:val="300"/>
                              <w:marTop w:val="180"/>
                              <w:marBottom w:val="0"/>
                              <w:divBdr>
                                <w:top w:val="none" w:sz="0" w:space="0" w:color="auto"/>
                                <w:left w:val="none" w:sz="0" w:space="0" w:color="auto"/>
                                <w:bottom w:val="none" w:sz="0" w:space="0" w:color="auto"/>
                                <w:right w:val="none" w:sz="0" w:space="0" w:color="auto"/>
                              </w:divBdr>
                              <w:divsChild>
                                <w:div w:id="188548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83161">
          <w:marLeft w:val="0"/>
          <w:marRight w:val="0"/>
          <w:marTop w:val="0"/>
          <w:marBottom w:val="0"/>
          <w:divBdr>
            <w:top w:val="none" w:sz="0" w:space="0" w:color="auto"/>
            <w:left w:val="none" w:sz="0" w:space="0" w:color="auto"/>
            <w:bottom w:val="none" w:sz="0" w:space="0" w:color="auto"/>
            <w:right w:val="none" w:sz="0" w:space="0" w:color="auto"/>
          </w:divBdr>
          <w:divsChild>
            <w:div w:id="1510949002">
              <w:marLeft w:val="0"/>
              <w:marRight w:val="0"/>
              <w:marTop w:val="0"/>
              <w:marBottom w:val="0"/>
              <w:divBdr>
                <w:top w:val="none" w:sz="0" w:space="0" w:color="auto"/>
                <w:left w:val="none" w:sz="0" w:space="0" w:color="auto"/>
                <w:bottom w:val="none" w:sz="0" w:space="0" w:color="auto"/>
                <w:right w:val="none" w:sz="0" w:space="0" w:color="auto"/>
              </w:divBdr>
              <w:divsChild>
                <w:div w:id="1864709152">
                  <w:marLeft w:val="0"/>
                  <w:marRight w:val="0"/>
                  <w:marTop w:val="0"/>
                  <w:marBottom w:val="0"/>
                  <w:divBdr>
                    <w:top w:val="none" w:sz="0" w:space="0" w:color="auto"/>
                    <w:left w:val="none" w:sz="0" w:space="0" w:color="auto"/>
                    <w:bottom w:val="none" w:sz="0" w:space="0" w:color="auto"/>
                    <w:right w:val="none" w:sz="0" w:space="0" w:color="auto"/>
                  </w:divBdr>
                  <w:divsChild>
                    <w:div w:id="640231009">
                      <w:marLeft w:val="0"/>
                      <w:marRight w:val="0"/>
                      <w:marTop w:val="0"/>
                      <w:marBottom w:val="0"/>
                      <w:divBdr>
                        <w:top w:val="none" w:sz="0" w:space="0" w:color="auto"/>
                        <w:left w:val="none" w:sz="0" w:space="0" w:color="auto"/>
                        <w:bottom w:val="none" w:sz="0" w:space="0" w:color="auto"/>
                        <w:right w:val="none" w:sz="0" w:space="0" w:color="auto"/>
                      </w:divBdr>
                      <w:divsChild>
                        <w:div w:id="3284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3648755">
      <w:bodyDiv w:val="1"/>
      <w:marLeft w:val="0"/>
      <w:marRight w:val="0"/>
      <w:marTop w:val="0"/>
      <w:marBottom w:val="0"/>
      <w:divBdr>
        <w:top w:val="none" w:sz="0" w:space="0" w:color="auto"/>
        <w:left w:val="none" w:sz="0" w:space="0" w:color="auto"/>
        <w:bottom w:val="none" w:sz="0" w:space="0" w:color="auto"/>
        <w:right w:val="none" w:sz="0" w:space="0" w:color="auto"/>
      </w:divBdr>
      <w:divsChild>
        <w:div w:id="126777500">
          <w:marLeft w:val="0"/>
          <w:marRight w:val="0"/>
          <w:marTop w:val="0"/>
          <w:marBottom w:val="0"/>
          <w:divBdr>
            <w:top w:val="none" w:sz="0" w:space="0" w:color="auto"/>
            <w:left w:val="none" w:sz="0" w:space="0" w:color="auto"/>
            <w:bottom w:val="none" w:sz="0" w:space="0" w:color="auto"/>
            <w:right w:val="none" w:sz="0" w:space="0" w:color="auto"/>
          </w:divBdr>
          <w:divsChild>
            <w:div w:id="4287666">
              <w:marLeft w:val="0"/>
              <w:marRight w:val="0"/>
              <w:marTop w:val="0"/>
              <w:marBottom w:val="0"/>
              <w:divBdr>
                <w:top w:val="none" w:sz="0" w:space="0" w:color="auto"/>
                <w:left w:val="none" w:sz="0" w:space="0" w:color="auto"/>
                <w:bottom w:val="none" w:sz="0" w:space="0" w:color="auto"/>
                <w:right w:val="none" w:sz="0" w:space="0" w:color="auto"/>
              </w:divBdr>
              <w:divsChild>
                <w:div w:id="1628588020">
                  <w:marLeft w:val="0"/>
                  <w:marRight w:val="0"/>
                  <w:marTop w:val="0"/>
                  <w:marBottom w:val="0"/>
                  <w:divBdr>
                    <w:top w:val="none" w:sz="0" w:space="0" w:color="auto"/>
                    <w:left w:val="none" w:sz="0" w:space="0" w:color="auto"/>
                    <w:bottom w:val="none" w:sz="0" w:space="0" w:color="auto"/>
                    <w:right w:val="none" w:sz="0" w:space="0" w:color="auto"/>
                  </w:divBdr>
                  <w:divsChild>
                    <w:div w:id="1598128046">
                      <w:marLeft w:val="0"/>
                      <w:marRight w:val="0"/>
                      <w:marTop w:val="0"/>
                      <w:marBottom w:val="0"/>
                      <w:divBdr>
                        <w:top w:val="none" w:sz="0" w:space="0" w:color="auto"/>
                        <w:left w:val="none" w:sz="0" w:space="0" w:color="auto"/>
                        <w:bottom w:val="none" w:sz="0" w:space="0" w:color="auto"/>
                        <w:right w:val="none" w:sz="0" w:space="0" w:color="auto"/>
                      </w:divBdr>
                      <w:divsChild>
                        <w:div w:id="2137599445">
                          <w:marLeft w:val="0"/>
                          <w:marRight w:val="0"/>
                          <w:marTop w:val="0"/>
                          <w:marBottom w:val="0"/>
                          <w:divBdr>
                            <w:top w:val="none" w:sz="0" w:space="0" w:color="auto"/>
                            <w:left w:val="none" w:sz="0" w:space="0" w:color="auto"/>
                            <w:bottom w:val="none" w:sz="0" w:space="0" w:color="auto"/>
                            <w:right w:val="none" w:sz="0" w:space="0" w:color="auto"/>
                          </w:divBdr>
                          <w:divsChild>
                            <w:div w:id="742459449">
                              <w:marLeft w:val="0"/>
                              <w:marRight w:val="300"/>
                              <w:marTop w:val="180"/>
                              <w:marBottom w:val="0"/>
                              <w:divBdr>
                                <w:top w:val="none" w:sz="0" w:space="0" w:color="auto"/>
                                <w:left w:val="none" w:sz="0" w:space="0" w:color="auto"/>
                                <w:bottom w:val="none" w:sz="0" w:space="0" w:color="auto"/>
                                <w:right w:val="none" w:sz="0" w:space="0" w:color="auto"/>
                              </w:divBdr>
                              <w:divsChild>
                                <w:div w:id="104749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956461">
          <w:marLeft w:val="0"/>
          <w:marRight w:val="0"/>
          <w:marTop w:val="0"/>
          <w:marBottom w:val="0"/>
          <w:divBdr>
            <w:top w:val="none" w:sz="0" w:space="0" w:color="auto"/>
            <w:left w:val="none" w:sz="0" w:space="0" w:color="auto"/>
            <w:bottom w:val="none" w:sz="0" w:space="0" w:color="auto"/>
            <w:right w:val="none" w:sz="0" w:space="0" w:color="auto"/>
          </w:divBdr>
          <w:divsChild>
            <w:div w:id="2022970808">
              <w:marLeft w:val="0"/>
              <w:marRight w:val="0"/>
              <w:marTop w:val="0"/>
              <w:marBottom w:val="0"/>
              <w:divBdr>
                <w:top w:val="none" w:sz="0" w:space="0" w:color="auto"/>
                <w:left w:val="none" w:sz="0" w:space="0" w:color="auto"/>
                <w:bottom w:val="none" w:sz="0" w:space="0" w:color="auto"/>
                <w:right w:val="none" w:sz="0" w:space="0" w:color="auto"/>
              </w:divBdr>
              <w:divsChild>
                <w:div w:id="884830329">
                  <w:marLeft w:val="0"/>
                  <w:marRight w:val="0"/>
                  <w:marTop w:val="0"/>
                  <w:marBottom w:val="0"/>
                  <w:divBdr>
                    <w:top w:val="none" w:sz="0" w:space="0" w:color="auto"/>
                    <w:left w:val="none" w:sz="0" w:space="0" w:color="auto"/>
                    <w:bottom w:val="none" w:sz="0" w:space="0" w:color="auto"/>
                    <w:right w:val="none" w:sz="0" w:space="0" w:color="auto"/>
                  </w:divBdr>
                  <w:divsChild>
                    <w:div w:id="1692753968">
                      <w:marLeft w:val="0"/>
                      <w:marRight w:val="0"/>
                      <w:marTop w:val="0"/>
                      <w:marBottom w:val="0"/>
                      <w:divBdr>
                        <w:top w:val="none" w:sz="0" w:space="0" w:color="auto"/>
                        <w:left w:val="none" w:sz="0" w:space="0" w:color="auto"/>
                        <w:bottom w:val="none" w:sz="0" w:space="0" w:color="auto"/>
                        <w:right w:val="none" w:sz="0" w:space="0" w:color="auto"/>
                      </w:divBdr>
                      <w:divsChild>
                        <w:div w:id="90808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3140/RG.2.2.21409.40808"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7D4B6-A492-4FFD-A783-0F40232AF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1613</Words>
  <Characters>9200</Characters>
  <Application>Microsoft Office Word</Application>
  <DocSecurity>0</DocSecurity>
  <Lines>76</Lines>
  <Paragraphs>21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Pella</dc:creator>
  <cp:keywords/>
  <dc:description/>
  <cp:lastModifiedBy>Francesca Pella</cp:lastModifiedBy>
  <cp:revision>2</cp:revision>
  <dcterms:created xsi:type="dcterms:W3CDTF">2023-09-26T08:39:00Z</dcterms:created>
  <dcterms:modified xsi:type="dcterms:W3CDTF">2023-09-26T08:39:00Z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12th edition - Harvard</vt:lpwstr>
  </property>
  <property fmtid="{D5CDD505-2E9C-101B-9397-08002B2CF9AE}" pid="12" name="Mendeley Recent Style Id 5_1">
    <vt:lpwstr>http://www.zotero.org/styles/elsevier-harvard</vt:lpwstr>
  </property>
  <property fmtid="{D5CDD505-2E9C-101B-9397-08002B2CF9AE}" pid="13" name="Mendeley Recent Style Name 5_1">
    <vt:lpwstr>Elsevier - Harvard (with titles)</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